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D13C8" w14:textId="24267DCC" w:rsidR="0031743B" w:rsidRDefault="0031743B" w:rsidP="0031743B">
      <w:pPr>
        <w:spacing w:after="0" w:line="240" w:lineRule="auto"/>
        <w:rPr>
          <w:ins w:id="0" w:author="Author"/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bookmarkStart w:id="1" w:name="_GoBack"/>
      <w:bookmarkEnd w:id="1"/>
      <w:ins w:id="2" w:author="Author">
        <w:r>
          <w:rPr>
            <w:rFonts w:ascii="Times New Roman" w:eastAsia="Times New Roman" w:hAnsi="Times New Roman" w:cs="Times New Roman"/>
            <w:b/>
            <w:sz w:val="20"/>
            <w:szCs w:val="20"/>
            <w:lang w:val="en-GB" w:eastAsia="es-ES"/>
          </w:rPr>
          <w:t>Annex III</w:t>
        </w:r>
      </w:ins>
    </w:p>
    <w:p w14:paraId="647CD5E4" w14:textId="77777777" w:rsidR="0031743B" w:rsidRDefault="0031743B" w:rsidP="0031743B">
      <w:pPr>
        <w:spacing w:after="0" w:line="240" w:lineRule="auto"/>
        <w:rPr>
          <w:ins w:id="3" w:author="Author"/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61BAEBFA" w14:textId="090CE7C8" w:rsidR="00864C08" w:rsidRPr="001454DF" w:rsidRDefault="00864C08" w:rsidP="00864C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1454DF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S.26.04. - Solvency Capital Requirement – Health underwriting risk</w:t>
      </w:r>
    </w:p>
    <w:p w14:paraId="5AFBB368" w14:textId="77777777" w:rsidR="00864C08" w:rsidRPr="001454DF" w:rsidRDefault="00864C08" w:rsidP="00864C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051E719B" w14:textId="10F323D5" w:rsidR="00864C08" w:rsidRPr="001454DF" w:rsidRDefault="00864C08" w:rsidP="00864C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1454DF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General Comments:</w:t>
      </w:r>
    </w:p>
    <w:p w14:paraId="1885C746" w14:textId="77777777" w:rsidR="00864C08" w:rsidRPr="001454DF" w:rsidRDefault="00864C08" w:rsidP="00864C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424B6E63" w14:textId="77777777" w:rsidR="00864C08" w:rsidRPr="001454DF" w:rsidRDefault="00864C08" w:rsidP="00864C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62D6AF8B" w14:textId="77777777" w:rsidR="00864C08" w:rsidRPr="001454DF" w:rsidRDefault="00864C08" w:rsidP="00864C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611950B2" w14:textId="1C127469" w:rsidR="00864C08" w:rsidRPr="001454DF" w:rsidRDefault="00864C08" w:rsidP="00864C0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</w:t>
      </w:r>
      <w:r w:rsidR="00AE403B" w:rsidRPr="001454DF">
        <w:rPr>
          <w:rFonts w:ascii="Times New Roman" w:hAnsi="Times New Roman" w:cs="Times New Roman"/>
          <w:sz w:val="20"/>
          <w:szCs w:val="20"/>
          <w:lang w:val="en-GB"/>
        </w:rPr>
        <w:t>groups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, ring fenced-funds, matching </w:t>
      </w:r>
      <w:r w:rsidR="00F272D7"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3399768" w14:textId="72798238" w:rsidR="00864C08" w:rsidRPr="001454DF" w:rsidRDefault="00864C08" w:rsidP="00864C0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>T</w:t>
      </w:r>
      <w:del w:id="4" w:author="Author">
        <w:r w:rsidRPr="001454DF" w:rsidDel="0031743B">
          <w:rPr>
            <w:rFonts w:ascii="Times New Roman" w:hAnsi="Times New Roman" w:cs="Times New Roman"/>
            <w:sz w:val="20"/>
            <w:szCs w:val="20"/>
            <w:lang w:val="en-GB"/>
          </w:rPr>
          <w:delText>h</w:delText>
        </w:r>
      </w:del>
      <w:r w:rsidRPr="001454DF">
        <w:rPr>
          <w:rFonts w:ascii="Times New Roman" w:hAnsi="Times New Roman" w:cs="Times New Roman"/>
          <w:sz w:val="20"/>
          <w:szCs w:val="20"/>
          <w:lang w:val="en-GB"/>
        </w:rPr>
        <w:t>e</w:t>
      </w:r>
      <w:ins w:id="5" w:author="Author">
        <w:r w:rsidR="0031743B">
          <w:rPr>
            <w:rFonts w:ascii="Times New Roman" w:hAnsi="Times New Roman" w:cs="Times New Roman"/>
            <w:sz w:val="20"/>
            <w:szCs w:val="20"/>
            <w:lang w:val="en-GB"/>
          </w:rPr>
          <w:t>mplate</w:t>
        </w:r>
      </w:ins>
      <w:del w:id="6" w:author="Author">
        <w:r w:rsidRPr="001454DF" w:rsidDel="0031743B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 variant</w:delText>
        </w:r>
      </w:del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 S</w:t>
      </w:r>
      <w:ins w:id="7" w:author="Author">
        <w:r w:rsidR="00CA2A3B">
          <w:rPr>
            <w:rFonts w:ascii="Times New Roman" w:hAnsi="Times New Roman" w:cs="Times New Roman"/>
            <w:sz w:val="20"/>
            <w:szCs w:val="20"/>
            <w:lang w:val="en-GB"/>
          </w:rPr>
          <w:t>R</w:t>
        </w:r>
      </w:ins>
      <w:r w:rsidRPr="001454DF">
        <w:rPr>
          <w:rFonts w:ascii="Times New Roman" w:hAnsi="Times New Roman" w:cs="Times New Roman"/>
          <w:sz w:val="20"/>
          <w:szCs w:val="20"/>
          <w:lang w:val="en-GB"/>
        </w:rPr>
        <w:t>.26.04</w:t>
      </w:r>
      <w:del w:id="8" w:author="Author">
        <w:r w:rsidRPr="001454DF" w:rsidDel="00CA2A3B">
          <w:rPr>
            <w:rFonts w:ascii="Times New Roman" w:hAnsi="Times New Roman" w:cs="Times New Roman"/>
            <w:sz w:val="20"/>
            <w:szCs w:val="20"/>
            <w:lang w:val="en-GB"/>
          </w:rPr>
          <w:delText>.</w:delText>
        </w:r>
        <w:r w:rsidRPr="001454DF" w:rsidDel="0031743B">
          <w:rPr>
            <w:rFonts w:ascii="Times New Roman" w:hAnsi="Times New Roman" w:cs="Times New Roman"/>
            <w:sz w:val="20"/>
            <w:szCs w:val="20"/>
            <w:lang w:val="en-GB"/>
          </w:rPr>
          <w:delText>l</w:delText>
        </w:r>
      </w:del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p w14:paraId="291CF259" w14:textId="24FEE0DA" w:rsidR="000A44AC" w:rsidRPr="005B20E8" w:rsidRDefault="000A44AC" w:rsidP="000A44AC">
      <w:pPr>
        <w:jc w:val="both"/>
        <w:rPr>
          <w:ins w:id="9" w:author="Author"/>
          <w:rFonts w:ascii="Times New Roman" w:hAnsi="Times New Roman" w:cs="Times New Roman"/>
          <w:sz w:val="20"/>
          <w:szCs w:val="20"/>
          <w:lang w:val="en-GB"/>
        </w:rPr>
      </w:pPr>
      <w:ins w:id="10" w:author="Author">
        <w:r w:rsidRPr="00704D75">
          <w:rPr>
            <w:rFonts w:ascii="Times New Roman" w:hAnsi="Times New Roman" w:cs="Times New Roman"/>
            <w:sz w:val="20"/>
            <w:szCs w:val="20"/>
            <w:lang w:val="en-GB"/>
            <w:rPrChange w:id="11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rPrChange>
          </w:rPr>
          <w:t xml:space="preserve">Template SR.26.04 is only applicable in relation to RFF/MAP from undertakings consolidated according to Article 335(1)(a), (b) and (c) of Delegated Regulation </w:t>
        </w:r>
        <w:r w:rsidR="00D20301">
          <w:rPr>
            <w:rFonts w:ascii="Times New Roman" w:hAnsi="Times New Roman" w:cs="Times New Roman"/>
            <w:sz w:val="20"/>
            <w:szCs w:val="20"/>
            <w:lang w:val="en-GB"/>
          </w:rPr>
          <w:t xml:space="preserve">(EU) </w:t>
        </w:r>
        <w:r w:rsidRPr="00704D75">
          <w:rPr>
            <w:rFonts w:ascii="Times New Roman" w:hAnsi="Times New Roman" w:cs="Times New Roman"/>
            <w:sz w:val="20"/>
            <w:szCs w:val="20"/>
            <w:lang w:val="en-GB"/>
            <w:rPrChange w:id="12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rPrChange>
          </w:rPr>
          <w:t>2015/35, when method 1 (Accounting consolidation-based method) is used, either exclusively or in combination with method 2 (Deduction and aggregation method).</w:t>
        </w:r>
      </w:ins>
    </w:p>
    <w:p w14:paraId="7DEE0EFB" w14:textId="77777777" w:rsidR="0031743B" w:rsidRDefault="00943246" w:rsidP="00864C08">
      <w:pPr>
        <w:jc w:val="both"/>
        <w:rPr>
          <w:ins w:id="13" w:author="Author"/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>All values shall be reported net of reinsurance and other risk mitigating techniques.</w:t>
      </w:r>
    </w:p>
    <w:p w14:paraId="61FA7727" w14:textId="30C1AAB2" w:rsidR="00943246" w:rsidRPr="001454DF" w:rsidRDefault="0031743B" w:rsidP="00864C0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proofErr w:type="gramStart"/>
      <w:ins w:id="14" w:author="Author">
        <w:r w:rsidRPr="00A332A8">
          <w:rPr>
            <w:rFonts w:ascii="Times New Roman" w:hAnsi="Times New Roman" w:cs="Times New Roman"/>
            <w:sz w:val="20"/>
            <w:szCs w:val="20"/>
            <w:lang w:val="en-GB"/>
          </w:rPr>
          <w:t>Amounts before and after shock shall be filled in with the amount of assets and liabilities sensitive to that shock.</w:t>
        </w:r>
        <w:proofErr w:type="gramEnd"/>
        <w:r w:rsidRPr="00A332A8">
          <w:rPr>
            <w:rFonts w:ascii="Times New Roman" w:hAnsi="Times New Roman" w:cs="Times New Roman"/>
            <w:sz w:val="20"/>
            <w:szCs w:val="20"/>
            <w:lang w:val="en-GB"/>
          </w:rPr>
          <w:t xml:space="preserve"> For the liabilities the assessment shall be done at the most granular level available between contract and homogeneous risk group. This means that if a contract/HRG is sensitive to a shock the amount of liabilities associated to that contract</w:t>
        </w:r>
        <w:r w:rsidRPr="00704D75">
          <w:rPr>
            <w:rFonts w:ascii="Times New Roman" w:hAnsi="Times New Roman" w:cs="Times New Roman"/>
            <w:sz w:val="20"/>
            <w:szCs w:val="20"/>
            <w:lang w:val="en-GB"/>
            <w:rPrChange w:id="15" w:author="Author">
              <w:rPr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rPrChange>
          </w:rPr>
          <w:t>/HRG</w:t>
        </w:r>
        <w:r w:rsidRPr="00A332A8">
          <w:rPr>
            <w:rFonts w:ascii="Times New Roman" w:hAnsi="Times New Roman" w:cs="Times New Roman"/>
            <w:sz w:val="20"/>
            <w:szCs w:val="20"/>
            <w:lang w:val="en-GB"/>
          </w:rPr>
          <w:t xml:space="preserve"> shall be reported as amount sensitive to that shock.</w:t>
        </w:r>
      </w:ins>
      <w:r w:rsidR="00943246"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65484678" w14:textId="77777777" w:rsidR="00AE403B" w:rsidRPr="001454DF" w:rsidRDefault="00AE403B" w:rsidP="001454DF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For group reporting the following specific requirements shall be met: </w:t>
      </w:r>
    </w:p>
    <w:p w14:paraId="20C44456" w14:textId="25F0062E" w:rsidR="00AE403B" w:rsidRPr="001454DF" w:rsidRDefault="00AE403B" w:rsidP="001454D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This information is applicable when method 1 as defined in Article 230 of </w:t>
      </w:r>
      <w:del w:id="16" w:author="Author">
        <w:r w:rsidRPr="001454DF" w:rsidDel="00D20301">
          <w:rPr>
            <w:rFonts w:ascii="Times New Roman" w:hAnsi="Times New Roman" w:cs="Times New Roman"/>
            <w:sz w:val="20"/>
            <w:szCs w:val="20"/>
            <w:lang w:val="en-GB"/>
          </w:rPr>
          <w:delText xml:space="preserve"> Solvency  II </w:delText>
        </w:r>
      </w:del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Directive </w:t>
      </w:r>
      <w:ins w:id="17" w:author="Author">
        <w:r w:rsidR="00D20301">
          <w:rPr>
            <w:rFonts w:ascii="Times New Roman" w:eastAsia="Times New Roman" w:hAnsi="Times New Roman" w:cs="Times New Roman"/>
            <w:sz w:val="20"/>
            <w:szCs w:val="20"/>
            <w:lang w:val="en-GB" w:eastAsia="es-ES"/>
          </w:rPr>
          <w:t>2009/138/EC</w:t>
        </w:r>
      </w:ins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 is  used,  either  exclusively  or  in  combination with method 2 as defined in Article 233 of </w:t>
      </w:r>
      <w:r w:rsidR="000F69DE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; </w:t>
      </w:r>
    </w:p>
    <w:p w14:paraId="247E4972" w14:textId="7EBBA618" w:rsidR="00AE403B" w:rsidRPr="001454DF" w:rsidRDefault="00AE403B" w:rsidP="001454D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When  combination  method  is  being  used,  this  information  is  to  be submitted  only  for  the  part  of  the  group  calculated  with  method  1  as defined in Article 230 of </w:t>
      </w:r>
      <w:r w:rsidR="000F69DE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, and; </w:t>
      </w:r>
    </w:p>
    <w:p w14:paraId="1BD468B7" w14:textId="3D074786" w:rsidR="00AE403B" w:rsidRPr="001454DF" w:rsidRDefault="00AE403B" w:rsidP="001454D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This information does not apply to groups when method 2 as defined in Article 233 of </w:t>
      </w:r>
      <w:r w:rsidR="000F69DE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 is being used exclusively.</w:t>
      </w: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8" w:author="Author">
          <w:tblPr>
            <w:tblW w:w="9458" w:type="dxa"/>
            <w:tblInd w:w="70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1796"/>
        <w:gridCol w:w="2166"/>
        <w:gridCol w:w="318"/>
        <w:gridCol w:w="4367"/>
        <w:tblGridChange w:id="19">
          <w:tblGrid>
            <w:gridCol w:w="1630"/>
            <w:gridCol w:w="2198"/>
            <w:gridCol w:w="333"/>
            <w:gridCol w:w="4486"/>
            <w:gridCol w:w="811"/>
          </w:tblGrid>
        </w:tblGridChange>
      </w:tblGrid>
      <w:tr w:rsidR="00D27ADE" w:rsidRPr="001454DF" w14:paraId="652C6DB5" w14:textId="77777777" w:rsidTr="00704D75">
        <w:trPr>
          <w:trHeight w:val="468"/>
          <w:trPrChange w:id="20" w:author="Author">
            <w:trPr>
              <w:trHeight w:val="46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F5B086F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2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625F7745" w14:textId="5F25139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036F701B" w14:textId="2C6D6525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864C08" w:rsidRPr="001454DF" w14:paraId="6304B900" w14:textId="77777777" w:rsidTr="00704D75">
        <w:trPr>
          <w:trHeight w:val="720"/>
          <w:trPrChange w:id="24" w:author="Author">
            <w:trPr>
              <w:trHeight w:val="72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6E3F70E" w14:textId="77777777" w:rsidR="00864C08" w:rsidRPr="001454DF" w:rsidRDefault="00864C08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  <w:p w14:paraId="464B1C3C" w14:textId="3289B81E" w:rsidR="00864C08" w:rsidRPr="001454DF" w:rsidDel="001866A4" w:rsidRDefault="0086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(A001)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6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A870E80" w14:textId="089FE589" w:rsidR="00864C08" w:rsidRPr="001454DF" w:rsidRDefault="0086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Article 112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7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A52AF19" w14:textId="1D5F2235" w:rsidR="00864C08" w:rsidRPr="001454DF" w:rsidRDefault="00864C08" w:rsidP="00E7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</w:t>
            </w:r>
            <w:r w:rsidR="00907B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(7), to provide an estimate of the SCR using standard formula. One of the options in the following closed list shall be used:</w:t>
            </w:r>
          </w:p>
          <w:p w14:paraId="2114087B" w14:textId="65B0161B" w:rsidR="00864C08" w:rsidRPr="001454DF" w:rsidRDefault="00864C08" w:rsidP="00E7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Article 112</w:t>
            </w:r>
            <w:r w:rsidR="00907B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 reporting</w:t>
            </w:r>
          </w:p>
          <w:p w14:paraId="3A442323" w14:textId="0DC6BAED" w:rsidR="00864C08" w:rsidRPr="001454DF" w:rsidRDefault="0086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864C08" w:rsidRPr="001454DF" w14:paraId="64B099C3" w14:textId="77777777" w:rsidTr="00704D75">
        <w:trPr>
          <w:trHeight w:val="1302"/>
          <w:trPrChange w:id="28" w:author="Author">
            <w:trPr>
              <w:trHeight w:val="1302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91F143E" w14:textId="77777777" w:rsidR="00864C08" w:rsidRPr="001454DF" w:rsidRDefault="00864C08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Z0020</w:t>
            </w:r>
          </w:p>
          <w:p w14:paraId="672181AE" w14:textId="77777777" w:rsidR="00864C08" w:rsidRPr="001454DF" w:rsidRDefault="00864C08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30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B78DC7C" w14:textId="00C390C8" w:rsidR="00864C08" w:rsidRPr="001454DF" w:rsidRDefault="00864C08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Ring-fenced fund, matching </w:t>
            </w:r>
            <w:r w:rsidR="00F272D7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remaining part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31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CB6353D" w14:textId="6995E833" w:rsidR="00CE1622" w:rsidRPr="001454DF" w:rsidRDefault="00864C08" w:rsidP="00CE1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F272D7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CE1622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RFF/MAP</w:t>
            </w:r>
            <w:r w:rsidR="00CE1622" w:rsidRPr="001454DF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E1622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2 – Remaining part</w:t>
            </w:r>
          </w:p>
          <w:p w14:paraId="75EB733B" w14:textId="4C9073C5" w:rsidR="00864C08" w:rsidRPr="001454DF" w:rsidRDefault="00864C08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864C08" w:rsidRPr="001454DF" w14:paraId="62B872F5" w14:textId="77777777" w:rsidTr="00704D75">
        <w:trPr>
          <w:trHeight w:val="1245"/>
          <w:trPrChange w:id="32" w:author="Author">
            <w:trPr>
              <w:trHeight w:val="124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3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0C2D504" w14:textId="77777777" w:rsidR="00864C08" w:rsidRPr="001454DF" w:rsidRDefault="00864C08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Z0030</w:t>
            </w:r>
          </w:p>
          <w:p w14:paraId="54614EB4" w14:textId="0D72E0E2" w:rsidR="00864C08" w:rsidRPr="001454DF" w:rsidRDefault="00864C08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34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4152363" w14:textId="46D981DA" w:rsidR="00864C08" w:rsidRPr="001454DF" w:rsidRDefault="00864C08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3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E50BCB9" w14:textId="219E8EB6" w:rsidR="00864C08" w:rsidRPr="001454DF" w:rsidRDefault="0031743B" w:rsidP="00E7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6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hen item Z0020 = 1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, i</w:t>
              </w:r>
            </w:ins>
            <w:del w:id="37" w:author="Author">
              <w:r w:rsidR="00864C08"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</w:delText>
              </w:r>
            </w:del>
            <w:r w:rsidR="00864C08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dentification number for a ring fenced fund or matching </w:t>
            </w:r>
            <w:r w:rsidR="00F272D7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864C08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="00864C08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and must be consistent over time and with the fund/portfolio number reported in other templates</w:t>
            </w:r>
            <w:del w:id="38" w:author="Author">
              <w:r w:rsidR="00864C08"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, e.g. S.26.02, S.14.01, S.23.01</w:delText>
              </w:r>
            </w:del>
            <w:r w:rsidR="00864C08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4A64C532" w14:textId="77777777" w:rsidR="00864C08" w:rsidRPr="001454DF" w:rsidRDefault="00864C08" w:rsidP="00E7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CD10F5C" w14:textId="77777777" w:rsidR="0031743B" w:rsidRDefault="0031743B" w:rsidP="0031743B">
            <w:pPr>
              <w:spacing w:after="0" w:line="240" w:lineRule="auto"/>
              <w:rPr>
                <w:ins w:id="3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0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W</w:t>
              </w:r>
              <w:r w:rsidRPr="00AE143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hen item Z0020 =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2, then report “0”</w:t>
              </w:r>
            </w:ins>
          </w:p>
          <w:p w14:paraId="112C11ED" w14:textId="6AE13592" w:rsidR="00864C08" w:rsidRPr="001454DF" w:rsidRDefault="00864C08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41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This item is to be completed only when item Z0020 = 1 </w:delText>
              </w:r>
            </w:del>
          </w:p>
        </w:tc>
      </w:tr>
      <w:tr w:rsidR="00D27ADE" w:rsidRPr="001454DF" w14:paraId="447AEC4D" w14:textId="77777777" w:rsidTr="00704D75">
        <w:trPr>
          <w:trHeight w:val="720"/>
          <w:trPrChange w:id="42" w:author="Author">
            <w:trPr>
              <w:trHeight w:val="72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4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CEEA1AE" w14:textId="711CAA3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R0010/C0010</w:t>
            </w:r>
          </w:p>
          <w:p w14:paraId="70C9E42E" w14:textId="29BD6D93" w:rsidR="002A5EEA" w:rsidRPr="001454DF" w:rsidRDefault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(A01)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44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C43B146" w14:textId="73BB769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 – health mortality </w:t>
            </w:r>
            <w:r w:rsidR="002A5EEA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risk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BF487F3" w14:textId="54FE3EB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undertakings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health mortality risk. The following options shall be used: </w:t>
            </w:r>
          </w:p>
          <w:p w14:paraId="2661D320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1ED2F78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01EB004C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AB31D60" w14:textId="054864B6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 = 1, only C0060 and C0080 should be filled in for R0100.</w:t>
            </w:r>
          </w:p>
        </w:tc>
      </w:tr>
      <w:tr w:rsidR="00D27ADE" w:rsidRPr="001454DF" w14:paraId="14B9E7FD" w14:textId="77777777" w:rsidTr="00704D75">
        <w:trPr>
          <w:trHeight w:val="720"/>
          <w:trPrChange w:id="46" w:author="Author">
            <w:trPr>
              <w:trHeight w:val="72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4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834F7A4" w14:textId="32AA59E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R0020/C0010</w:t>
            </w:r>
          </w:p>
          <w:p w14:paraId="1FF13C62" w14:textId="1D94A2DC" w:rsidR="002A5EEA" w:rsidRPr="001454DF" w:rsidRDefault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(A02)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48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4A63D8B" w14:textId="4C47E88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  - health  longevity </w:t>
            </w:r>
            <w:r w:rsidR="002A5EEA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risk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4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893AAF9" w14:textId="1B2900A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used simplifications for the calculation of health longevity risk. The following options shall be used:</w:t>
            </w:r>
          </w:p>
          <w:p w14:paraId="3794B418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5ECDC313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1D6BB952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C383E45" w14:textId="38B0B970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 = 1, only C0060 and C0080 should be filled in for R0200.</w:t>
            </w:r>
          </w:p>
        </w:tc>
      </w:tr>
      <w:tr w:rsidR="00D27ADE" w:rsidRPr="001454DF" w14:paraId="43A79B92" w14:textId="77777777" w:rsidTr="00704D75">
        <w:trPr>
          <w:trHeight w:val="690"/>
          <w:trPrChange w:id="50" w:author="Author">
            <w:trPr>
              <w:trHeight w:val="69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7D0FC24" w14:textId="7EBB71C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R0030/C0010</w:t>
            </w:r>
          </w:p>
          <w:p w14:paraId="42B916BA" w14:textId="47FE0158" w:rsidR="002A5EEA" w:rsidRPr="001454DF" w:rsidRDefault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(A03)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2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1A9A533" w14:textId="161FD3C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used: health disability- morbidity risk – Medical expenses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7433883D" w14:textId="1D4229F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health disability morbidity risk – Medical expenses. The following options shall be used: </w:t>
            </w:r>
          </w:p>
          <w:p w14:paraId="67D2A7B7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779040E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5B4A5E9B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BE2B786" w14:textId="3F908488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704D7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s-ES"/>
                <w:rPrChange w:id="54" w:author="Author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</w:rPrChange>
              </w:rPr>
              <w:t>If R0030/C0010 = 1, only C0060</w:t>
            </w:r>
            <w:ins w:id="55" w:author="Author">
              <w:r w:rsidR="0031743B" w:rsidRPr="0031743B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/R0310</w:t>
              </w:r>
            </w:ins>
            <w:r w:rsidRPr="00704D7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s-ES"/>
                <w:rPrChange w:id="56" w:author="Author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</w:rPrChange>
              </w:rPr>
              <w:t xml:space="preserve"> and C0080</w:t>
            </w:r>
            <w:ins w:id="57" w:author="Author">
              <w:r w:rsidR="0031743B" w:rsidRPr="0031743B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/R0310</w:t>
              </w:r>
            </w:ins>
            <w:r w:rsidRPr="00704D7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s-ES"/>
                <w:rPrChange w:id="58" w:author="Author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</w:rPrChange>
              </w:rPr>
              <w:t xml:space="preserve"> should</w:t>
            </w:r>
            <w:ins w:id="59" w:author="Author">
              <w:r w:rsidR="0031743B" w:rsidRPr="00704D75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  <w:rPrChange w:id="60" w:author="Author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s-ES"/>
                    </w:rPr>
                  </w:rPrChange>
                </w:rPr>
                <w:t xml:space="preserve"> not</w:t>
              </w:r>
            </w:ins>
            <w:r w:rsidRPr="00704D7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s-ES"/>
                <w:rPrChange w:id="61" w:author="Author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</w:rPrChange>
              </w:rPr>
              <w:t xml:space="preserve"> be filled in</w:t>
            </w:r>
            <w:del w:id="62" w:author="Author">
              <w:r w:rsidRPr="00704D75" w:rsidDel="0031743B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  <w:rPrChange w:id="63" w:author="Author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s-ES"/>
                    </w:rPr>
                  </w:rPrChange>
                </w:rPr>
                <w:delText xml:space="preserve"> for R0310</w:delText>
              </w:r>
            </w:del>
            <w:r w:rsidRPr="00704D75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s-ES"/>
                <w:rPrChange w:id="64" w:author="Author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</w:rPrChange>
              </w:rPr>
              <w:t>.</w:t>
            </w:r>
          </w:p>
        </w:tc>
      </w:tr>
      <w:tr w:rsidR="00D27ADE" w:rsidRPr="001454DF" w14:paraId="698B5D49" w14:textId="77777777" w:rsidTr="00704D75">
        <w:trPr>
          <w:trHeight w:val="765"/>
          <w:trPrChange w:id="65" w:author="Author">
            <w:trPr>
              <w:trHeight w:val="76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6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F64E67C" w14:textId="54D4ECE4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R0040/C0010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7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CEAD5B3" w14:textId="460A4EA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used: health disability- morbidity risk – Income protection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68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55AB715" w14:textId="3895B8C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health disability morbidity risk – Income protection. The following options shall be used: </w:t>
            </w:r>
          </w:p>
          <w:p w14:paraId="7524EC87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2492DFDF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62AB8AB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81505C6" w14:textId="4EFAFFFE" w:rsidR="00D27ADE" w:rsidRPr="001454DF" w:rsidRDefault="00D27ADE" w:rsidP="00A33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R0040/C0010 = 1, only C0060 and C0080 should be filled in for R03</w:t>
            </w:r>
            <w:del w:id="69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2</w:delText>
              </w:r>
            </w:del>
            <w:ins w:id="70" w:author="Author">
              <w:r w:rsidR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4</w:t>
              </w:r>
            </w:ins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0.</w:t>
            </w:r>
          </w:p>
        </w:tc>
      </w:tr>
      <w:tr w:rsidR="00D27ADE" w:rsidRPr="001454DF" w14:paraId="515710D5" w14:textId="77777777" w:rsidTr="00704D75">
        <w:trPr>
          <w:trHeight w:val="765"/>
          <w:trPrChange w:id="71" w:author="Author">
            <w:trPr>
              <w:trHeight w:val="76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2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44FDE6B" w14:textId="3C58D3C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R0050/C0010</w:t>
            </w:r>
          </w:p>
          <w:p w14:paraId="30E8E48A" w14:textId="27147EAC" w:rsidR="002A5EEA" w:rsidRPr="001454DF" w:rsidRDefault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(A04)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3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19441F8" w14:textId="0B60898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used: SLT lapse risk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4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FB3BE01" w14:textId="2C9958A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SLT lapse risk. The following options shall be used: </w:t>
            </w:r>
          </w:p>
          <w:p w14:paraId="7CCE6AE3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5E77031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28473B10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AC118E" w14:textId="58E4CD1B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If R0050/C0010 = 1, only C0060 and C0080 should be filled in for R0400 </w:t>
            </w:r>
            <w:r w:rsidR="002A5EEA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R0420.</w:t>
            </w:r>
          </w:p>
          <w:p w14:paraId="77BAB8F9" w14:textId="2B15748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 should be fully completed in any case</w:t>
            </w:r>
          </w:p>
        </w:tc>
      </w:tr>
      <w:tr w:rsidR="00D27ADE" w:rsidRPr="001454DF" w14:paraId="419527EC" w14:textId="77777777" w:rsidTr="00704D75">
        <w:trPr>
          <w:trHeight w:val="645"/>
          <w:trPrChange w:id="75" w:author="Author">
            <w:trPr>
              <w:trHeight w:val="64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6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0721BFD" w14:textId="1B7BA10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R0060/C0010</w:t>
            </w:r>
          </w:p>
          <w:p w14:paraId="496AD850" w14:textId="5BF13F09" w:rsidR="002A5EEA" w:rsidRPr="001454DF" w:rsidRDefault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(A05)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7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2F94889" w14:textId="7B25D6A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used: health expense  risk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8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0607095" w14:textId="5B6C314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health expense risk. The following options shall be used: </w:t>
            </w:r>
          </w:p>
          <w:p w14:paraId="3A5ED3EC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62F4C865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2742DDBC" w14:textId="77777777" w:rsidR="002A5EEA" w:rsidRPr="001454DF" w:rsidRDefault="002A5EEA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BE9CE1" w14:textId="2662A95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R0060/C0010 = 1, only C0060 and C0080 should be filled in for R0500.</w:t>
            </w:r>
          </w:p>
        </w:tc>
      </w:tr>
      <w:tr w:rsidR="00D27ADE" w:rsidRPr="001454DF" w14:paraId="2F1EDFB5" w14:textId="77777777" w:rsidTr="00704D75">
        <w:trPr>
          <w:trHeight w:val="285"/>
          <w:trPrChange w:id="79" w:author="Author">
            <w:trPr>
              <w:trHeight w:val="285"/>
            </w:trPr>
          </w:trPrChange>
        </w:trPr>
        <w:tc>
          <w:tcPr>
            <w:tcW w:w="8647" w:type="dxa"/>
            <w:gridSpan w:val="4"/>
            <w:tcBorders>
              <w:top w:val="single" w:sz="4" w:space="0" w:color="auto"/>
            </w:tcBorders>
            <w:shd w:val="clear" w:color="000000" w:fill="FFFFFF"/>
            <w:tcPrChange w:id="80" w:author="Author">
              <w:tcPr>
                <w:tcW w:w="9458" w:type="dxa"/>
                <w:gridSpan w:val="5"/>
                <w:tcBorders>
                  <w:top w:val="single" w:sz="4" w:space="0" w:color="auto"/>
                </w:tcBorders>
                <w:shd w:val="clear" w:color="000000" w:fill="FFFFFF"/>
              </w:tcPr>
            </w:tcPrChange>
          </w:tcPr>
          <w:p w14:paraId="3E2C0218" w14:textId="77777777" w:rsidR="00D27ADE" w:rsidRPr="001454DF" w:rsidRDefault="00D27ADE" w:rsidP="001454DF">
            <w:pPr>
              <w:pStyle w:val="ListParagraph"/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  <w:p w14:paraId="2A3ADC36" w14:textId="169D5A07" w:rsidR="00D27ADE" w:rsidRPr="001454DF" w:rsidRDefault="002D1567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 xml:space="preserve">SLT health underwriting risk </w:t>
            </w:r>
          </w:p>
        </w:tc>
      </w:tr>
      <w:tr w:rsidR="00D27ADE" w:rsidRPr="001454DF" w14:paraId="0E1B3776" w14:textId="77777777" w:rsidTr="00704D75">
        <w:trPr>
          <w:trHeight w:val="60"/>
          <w:trPrChange w:id="81" w:author="Author">
            <w:trPr>
              <w:trHeight w:val="60"/>
            </w:trPr>
          </w:trPrChange>
        </w:trPr>
        <w:tc>
          <w:tcPr>
            <w:tcW w:w="8647" w:type="dxa"/>
            <w:gridSpan w:val="4"/>
            <w:tcBorders>
              <w:bottom w:val="single" w:sz="4" w:space="0" w:color="auto"/>
            </w:tcBorders>
            <w:shd w:val="clear" w:color="000000" w:fill="FFFFFF"/>
            <w:tcPrChange w:id="82" w:author="Author">
              <w:tcPr>
                <w:tcW w:w="9458" w:type="dxa"/>
                <w:gridSpan w:val="5"/>
                <w:tcBorders>
                  <w:bottom w:val="single" w:sz="4" w:space="0" w:color="auto"/>
                </w:tcBorders>
                <w:shd w:val="clear" w:color="000000" w:fill="FFFFFF"/>
              </w:tcPr>
            </w:tcPrChange>
          </w:tcPr>
          <w:p w14:paraId="4E78DF4C" w14:textId="2D9372C5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1EDEB0F2" w14:textId="77777777" w:rsidTr="00704D75">
        <w:trPr>
          <w:trHeight w:val="855"/>
          <w:trPrChange w:id="83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4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FAF7011" w14:textId="7341E6B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R0100/C0020</w:t>
            </w:r>
          </w:p>
          <w:p w14:paraId="5E12BD83" w14:textId="386B303E" w:rsidR="002D1567" w:rsidRPr="001454DF" w:rsidRDefault="002D1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5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FFD3D4F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Health mortality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6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12B1728" w14:textId="7BA1155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87" w:author="Author"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88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mortality risk, before the shock. </w:t>
            </w:r>
          </w:p>
          <w:p w14:paraId="0D241075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125B6B3" w14:textId="3B98117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62CACDB9" w14:textId="77777777" w:rsidTr="00704D75">
        <w:trPr>
          <w:trHeight w:val="855"/>
          <w:trPrChange w:id="89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0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D450FA1" w14:textId="7345BC4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R0100/C0030</w:t>
            </w:r>
          </w:p>
          <w:p w14:paraId="289377F7" w14:textId="1D75640A" w:rsidR="005F7B4E" w:rsidRPr="001454DF" w:rsidRDefault="005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(A1A)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1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C6E186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Health mortality  risk 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2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D7FF42F" w14:textId="1451C91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ins w:id="93" w:author="Author"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94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mortality risk, before the shock. </w:t>
            </w:r>
          </w:p>
          <w:p w14:paraId="60C7A0BD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6ABAAF8" w14:textId="656E61A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5C0B9CA6" w14:textId="77777777" w:rsidTr="00704D75">
        <w:trPr>
          <w:trHeight w:val="750"/>
          <w:trPrChange w:id="95" w:author="Author">
            <w:trPr>
              <w:trHeight w:val="75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6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A27251A" w14:textId="56A63FA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R0100/C0040</w:t>
            </w:r>
          </w:p>
          <w:p w14:paraId="5DC3665B" w14:textId="70EB735E" w:rsidR="005F7B4E" w:rsidRPr="001454DF" w:rsidRDefault="005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7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C3A8E3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Health mortality  risk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8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3E2446A" w14:textId="202A15D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99" w:author="Author"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00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mortality risk charge, after the shock (i.e. permanent increase in mortality rates). </w:t>
            </w:r>
          </w:p>
          <w:p w14:paraId="2A6775F8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D6DE589" w14:textId="5E256E4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77FBAE2D" w14:textId="77777777" w:rsidTr="00704D75">
        <w:trPr>
          <w:trHeight w:val="1140"/>
          <w:trPrChange w:id="101" w:author="Author">
            <w:trPr>
              <w:trHeight w:val="114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02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6E7CAF9" w14:textId="402F31D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R0100/C0050</w:t>
            </w:r>
          </w:p>
          <w:p w14:paraId="0D76F3D2" w14:textId="7222C077" w:rsidR="005F7B4E" w:rsidRPr="001454DF" w:rsidRDefault="005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(B1A)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03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7747F81" w14:textId="6D97064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provisions) – Health mortality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04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6A437B3" w14:textId="7FC8561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(after the loss absorbing capacity of technical provisions) </w:t>
            </w:r>
            <w:ins w:id="105" w:author="Author"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06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mortality risk charge, after the shock (i.e. permanent increase in mortality rates).</w:t>
            </w:r>
          </w:p>
          <w:p w14:paraId="2CA91348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B4C44E4" w14:textId="6D55816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 </w:t>
            </w:r>
          </w:p>
        </w:tc>
      </w:tr>
      <w:tr w:rsidR="00D27ADE" w:rsidRPr="001454DF" w14:paraId="5178A599" w14:textId="77777777" w:rsidTr="00704D75">
        <w:trPr>
          <w:trHeight w:val="1545"/>
          <w:trPrChange w:id="107" w:author="Author">
            <w:trPr>
              <w:trHeight w:val="154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08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96BAA96" w14:textId="77AD9BE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R0100/C0060</w:t>
            </w:r>
          </w:p>
          <w:p w14:paraId="4198524B" w14:textId="7BC25FF2" w:rsidR="005F7B4E" w:rsidRPr="001454DF" w:rsidRDefault="005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09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B99EB6E" w14:textId="021E8F1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 Health mortality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10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AE988D2" w14:textId="6963118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health mortality risk, after adjustment for the loss absorbing capacity of technical provisions.</w:t>
            </w:r>
          </w:p>
          <w:p w14:paraId="36318F76" w14:textId="4D580B99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65978B6" w14:textId="09E68106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R0010/C0010=1, this item represents net capital charge for health mortality risk calculated using simplifications.</w:t>
            </w:r>
          </w:p>
        </w:tc>
      </w:tr>
      <w:tr w:rsidR="00D27ADE" w:rsidRPr="001454DF" w14:paraId="2E67B18C" w14:textId="77777777" w:rsidTr="00704D75">
        <w:trPr>
          <w:trHeight w:val="855"/>
          <w:trPrChange w:id="111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12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5A9699F" w14:textId="260D7C5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R0100/C0070</w:t>
            </w:r>
          </w:p>
          <w:p w14:paraId="302679B5" w14:textId="749ED043" w:rsidR="005F7B4E" w:rsidRPr="001454DF" w:rsidRDefault="005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(B1B)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13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4E1069D" w14:textId="3B457D1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Liabilities (after the loss absorbing capacity of technical provisions) – Health mortality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14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4523ADE" w14:textId="1C480BB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(</w:t>
            </w:r>
            <w:r w:rsidR="00F60D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after</w:t>
            </w:r>
            <w:r w:rsidR="00F60D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loss absorbing capacity of technical provisions) </w:t>
            </w:r>
            <w:ins w:id="115" w:author="Author"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16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subject </w:delText>
              </w:r>
            </w:del>
            <w:ins w:id="117" w:author="Author"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 health mortality risk charge, after the shock (permanent increase in mortality rates).</w:t>
            </w:r>
          </w:p>
          <w:p w14:paraId="61A9003B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7C79339" w14:textId="2B7AD05F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5AE1E9A4" w14:textId="77777777" w:rsidTr="00704D75">
        <w:trPr>
          <w:trHeight w:val="1207"/>
          <w:trPrChange w:id="118" w:author="Author">
            <w:trPr>
              <w:trHeight w:val="1207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1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C55B70C" w14:textId="198BB5D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R0100/C0080</w:t>
            </w:r>
          </w:p>
          <w:p w14:paraId="312CDEFA" w14:textId="1659996D" w:rsidR="005F7B4E" w:rsidRPr="001454DF" w:rsidRDefault="005F7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20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172E2F5" w14:textId="7342E5E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capital– Health mortality risk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21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F798514" w14:textId="687ACE4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mortality risk.</w:t>
            </w:r>
          </w:p>
          <w:p w14:paraId="03F33353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7F20621" w14:textId="220D9E00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R0010/C0010=1, this item represents gross capital charge for health mortality risk calculated using simplifications.</w:t>
            </w:r>
          </w:p>
        </w:tc>
      </w:tr>
      <w:tr w:rsidR="00D27ADE" w:rsidRPr="001454DF" w14:paraId="36B91465" w14:textId="77777777" w:rsidTr="00704D75">
        <w:trPr>
          <w:trHeight w:val="855"/>
          <w:trPrChange w:id="122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2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65BD8C4" w14:textId="7F99587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R0200/C0020</w:t>
            </w:r>
          </w:p>
          <w:p w14:paraId="08828C97" w14:textId="1397D75A" w:rsidR="009D70C9" w:rsidRPr="001454DF" w:rsidRDefault="009D7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24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358307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Health longevity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2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D057D8D" w14:textId="26E0C02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126" w:author="Author"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27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longevity risk, before the shock. </w:t>
            </w:r>
          </w:p>
          <w:p w14:paraId="36AE748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948BE4B" w14:textId="5DB9EF0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4DDBFDAE" w14:textId="77777777" w:rsidTr="00704D75">
        <w:trPr>
          <w:trHeight w:val="855"/>
          <w:trPrChange w:id="128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2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8445694" w14:textId="34C08E5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R0200/C0030</w:t>
            </w:r>
          </w:p>
          <w:p w14:paraId="0911A596" w14:textId="512D6999" w:rsidR="009D70C9" w:rsidRPr="001454DF" w:rsidRDefault="009D7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(A2A)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30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50A30BB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 Health longevity  risk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31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198866F" w14:textId="7FEA1D0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ins w:id="132" w:author="Author"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33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longevity risk, before the shock. </w:t>
            </w:r>
          </w:p>
          <w:p w14:paraId="736A1375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2FC231D" w14:textId="4779661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0E8EC24B" w14:textId="77777777" w:rsidTr="00704D75">
        <w:trPr>
          <w:trHeight w:val="720"/>
          <w:trPrChange w:id="134" w:author="Author">
            <w:trPr>
              <w:trHeight w:val="72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3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48640F0" w14:textId="5054069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R0200/C0040</w:t>
            </w:r>
          </w:p>
          <w:p w14:paraId="5E418534" w14:textId="7521CF17" w:rsidR="009D70C9" w:rsidRPr="001454DF" w:rsidRDefault="009D7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(B2)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36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2A0137B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 Health longevity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37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113ED62" w14:textId="658936B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138" w:author="Author"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39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longevity risk after the shock (i.e. permanent decrease in mortality rates).</w:t>
            </w:r>
          </w:p>
          <w:p w14:paraId="34869C86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2180544" w14:textId="2B2F84F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5A4588CD" w14:textId="77777777" w:rsidTr="00704D75">
        <w:trPr>
          <w:trHeight w:val="1872"/>
          <w:trPrChange w:id="140" w:author="Author">
            <w:trPr>
              <w:trHeight w:val="1872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4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41BA936" w14:textId="25864A6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R0200/C0050</w:t>
            </w:r>
          </w:p>
          <w:p w14:paraId="5A9788FB" w14:textId="1DB12D80" w:rsidR="009D70C9" w:rsidRPr="001454DF" w:rsidRDefault="009D7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(B2A)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42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26EF4D5" w14:textId="2BE12DE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 Health longevity 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4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5B33537" w14:textId="74FD0C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(after the loss absorbing capacity of technical provisions) </w:t>
            </w:r>
            <w:ins w:id="144" w:author="Author"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45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longevity risk, after the shock (i.e. permanent decrease in mortality rates.</w:t>
            </w:r>
          </w:p>
          <w:p w14:paraId="174F550F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0D74C4" w14:textId="4E339AF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2E563DAB" w14:textId="77777777" w:rsidTr="00704D75">
        <w:trPr>
          <w:trHeight w:val="1630"/>
          <w:trPrChange w:id="146" w:author="Author">
            <w:trPr>
              <w:trHeight w:val="163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4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1C096FD" w14:textId="676C9ED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R0200/C0060</w:t>
            </w:r>
          </w:p>
          <w:p w14:paraId="72A7051E" w14:textId="1B023CA5" w:rsidR="009D70C9" w:rsidRPr="001454DF" w:rsidRDefault="009D7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(C2)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48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C7C5161" w14:textId="5FCC13D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 Health longevity 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4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84AA4E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longevity risk, after adjustment for the loss absorbing capacity of technical provisions. </w:t>
            </w:r>
          </w:p>
          <w:p w14:paraId="02A5AB6F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A6135B5" w14:textId="04C9C0E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net capital charge for health longevity risk calculated using simplifications.</w:t>
            </w:r>
          </w:p>
        </w:tc>
      </w:tr>
      <w:tr w:rsidR="00D27ADE" w:rsidRPr="001454DF" w14:paraId="0925076D" w14:textId="77777777" w:rsidTr="00704D75">
        <w:trPr>
          <w:trHeight w:val="855"/>
          <w:trPrChange w:id="150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5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BDC0295" w14:textId="4F8681F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R0200/C0070</w:t>
            </w:r>
          </w:p>
          <w:p w14:paraId="0E23F8E3" w14:textId="7915DB53" w:rsidR="009D70C9" w:rsidRPr="001454DF" w:rsidRDefault="009D7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(B2B)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52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50FCAEC" w14:textId="7635DF7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Liabilities (before the loss absorbing capacity of technical provisions) – Health longevity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5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26AF570" w14:textId="7B0A56F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</w:t>
            </w:r>
            <w:ins w:id="154" w:author="Author">
              <w:r w:rsidR="0031743B" w:rsidRP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155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longevity risk, after the shock (permanent decrease in mortality rates).</w:t>
            </w:r>
          </w:p>
          <w:p w14:paraId="6C56AEEA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E88AE4" w14:textId="5481300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3AD451D6" w14:textId="77777777" w:rsidTr="00704D75">
        <w:trPr>
          <w:trHeight w:val="1261"/>
          <w:trPrChange w:id="156" w:author="Author">
            <w:trPr>
              <w:trHeight w:val="1261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5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4D1743E" w14:textId="519478F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R0200/C0080</w:t>
            </w:r>
          </w:p>
          <w:p w14:paraId="0DBEF064" w14:textId="2BD37750" w:rsidR="009D70C9" w:rsidRPr="001454DF" w:rsidRDefault="009D7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58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118DC6E" w14:textId="3EE4D3A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capital–  Health longevity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5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1CD64D4" w14:textId="6B9840C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longevity risk.</w:t>
            </w:r>
          </w:p>
          <w:p w14:paraId="1FA1FACD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BBADD9B" w14:textId="73A1AE5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gross capital charge for health longevity risk calculated using simplifications.</w:t>
            </w:r>
          </w:p>
        </w:tc>
      </w:tr>
      <w:tr w:rsidR="00D27ADE" w:rsidRPr="001454DF" w14:paraId="6AC26650" w14:textId="77777777" w:rsidTr="00704D75">
        <w:trPr>
          <w:trHeight w:val="964"/>
          <w:trPrChange w:id="160" w:author="Author">
            <w:trPr>
              <w:trHeight w:val="964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6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70AE368" w14:textId="697913B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R0300/C0060</w:t>
            </w:r>
          </w:p>
          <w:p w14:paraId="223FA0B4" w14:textId="0D3E1AAE" w:rsidR="009D70C9" w:rsidRPr="001454DF" w:rsidRDefault="009D7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(C3)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62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E04E597" w14:textId="0C055C0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requirements–Health disability - morbidity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6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CE8C7A5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disability - morbidity risk, after adjustment for the loss absorbing capacity of technical provisions. </w:t>
            </w:r>
          </w:p>
          <w:p w14:paraId="293FCD19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D51CE5" w14:textId="35E106F0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2F92E1A3" w14:textId="77777777" w:rsidTr="00704D75">
        <w:trPr>
          <w:trHeight w:val="1096"/>
          <w:trPrChange w:id="164" w:author="Author">
            <w:trPr>
              <w:trHeight w:val="1096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16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6D0D072" w14:textId="212E20C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R0300/C0080</w:t>
            </w:r>
          </w:p>
          <w:p w14:paraId="17CF5BF0" w14:textId="5C6EF5B4" w:rsidR="009D70C9" w:rsidRPr="001454DF" w:rsidRDefault="009D70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(D3)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66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906C548" w14:textId="28160E6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capital– Health disability - morbidity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67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3CB0C62" w14:textId="7132845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disability - morbidity risk.</w:t>
            </w:r>
          </w:p>
          <w:p w14:paraId="657E0BAD" w14:textId="719996D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73F8DAE0" w14:textId="77777777" w:rsidTr="00704D75">
        <w:trPr>
          <w:trHeight w:val="1355"/>
          <w:trPrChange w:id="168" w:author="Author">
            <w:trPr>
              <w:trHeight w:val="13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6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EC899A2" w14:textId="757662E5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70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R0310/C0020</w:delText>
              </w:r>
            </w:del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1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0BAB240" w14:textId="6FE669D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72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Initial absolute values before shock – Assets – Health disability - morbidity  risk – Medical expenses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7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90BD73C" w14:textId="0095901F" w:rsidR="00D27ADE" w:rsidRPr="001454DF" w:rsidDel="00A332A8" w:rsidRDefault="00D27ADE">
            <w:pPr>
              <w:spacing w:after="0" w:line="240" w:lineRule="auto"/>
              <w:rPr>
                <w:del w:id="17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75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This is the absolute value of the assets </w:delText>
              </w:r>
            </w:del>
            <w:ins w:id="176" w:author="Author">
              <w:del w:id="177" w:author="Author">
                <w:r w:rsidR="0031743B" w:rsidRPr="0031743B" w:rsidDel="00A332A8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>sensitive</w:delText>
                </w:r>
              </w:del>
            </w:ins>
            <w:del w:id="178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 to health disability - morbidity risk – Medical expenses, before the shock.</w:delText>
              </w:r>
            </w:del>
          </w:p>
          <w:p w14:paraId="364CEFCA" w14:textId="04C69C4E" w:rsidR="00D27ADE" w:rsidRPr="001454DF" w:rsidDel="00A332A8" w:rsidRDefault="00D27ADE">
            <w:pPr>
              <w:spacing w:after="0" w:line="240" w:lineRule="auto"/>
              <w:rPr>
                <w:del w:id="17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554DEED" w14:textId="526701C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80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Recoverables from reinsurance and SPVs shall not be included in this cell.</w:delText>
              </w:r>
            </w:del>
          </w:p>
        </w:tc>
      </w:tr>
      <w:tr w:rsidR="00D27ADE" w:rsidRPr="001454DF" w14:paraId="364E5B7F" w14:textId="77777777" w:rsidTr="00704D75">
        <w:trPr>
          <w:trHeight w:val="1274"/>
          <w:trPrChange w:id="181" w:author="Author">
            <w:trPr>
              <w:trHeight w:val="1274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2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CF1B23C" w14:textId="33FA2CDC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83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R0310/C0030</w:delText>
              </w:r>
            </w:del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4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F4F646A" w14:textId="4178023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85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Initial absolute values before shock – Liabilities – Health disability - morbidity  risk – Medical expenses   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86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B1D7C66" w14:textId="30896C1B" w:rsidR="00D27ADE" w:rsidRPr="001454DF" w:rsidDel="00A332A8" w:rsidRDefault="00D27ADE">
            <w:pPr>
              <w:spacing w:after="0" w:line="240" w:lineRule="auto"/>
              <w:rPr>
                <w:del w:id="18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88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This is the absolute value of liabilities </w:delText>
              </w:r>
            </w:del>
            <w:ins w:id="189" w:author="Author">
              <w:del w:id="190" w:author="Author">
                <w:r w:rsidR="0031743B" w:rsidRPr="0031743B" w:rsidDel="00A332A8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>sensitive</w:delText>
                </w:r>
              </w:del>
            </w:ins>
            <w:del w:id="191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 to health disability – morbidity risk – Medical expenses charge, before the shock.</w:delText>
              </w:r>
            </w:del>
          </w:p>
          <w:p w14:paraId="353A43CD" w14:textId="23051164" w:rsidR="00D27ADE" w:rsidRPr="001454DF" w:rsidDel="00A332A8" w:rsidRDefault="00D27ADE">
            <w:pPr>
              <w:spacing w:after="0" w:line="240" w:lineRule="auto"/>
              <w:rPr>
                <w:del w:id="19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3CC0E53" w14:textId="7DDDC3E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93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The amount of TP shall be net of reinsurance and SPV recoverables.</w:delText>
              </w:r>
            </w:del>
          </w:p>
        </w:tc>
      </w:tr>
      <w:tr w:rsidR="00D27ADE" w:rsidRPr="001454DF" w14:paraId="400044CC" w14:textId="77777777" w:rsidTr="00704D75">
        <w:trPr>
          <w:trHeight w:val="1548"/>
          <w:trPrChange w:id="194" w:author="Author">
            <w:trPr>
              <w:trHeight w:val="154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718ECB4" w14:textId="3763EDD7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96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R0310/C0040</w:delText>
              </w:r>
            </w:del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7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23D9FDE" w14:textId="68198DD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198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Absolute values after shock – Assets – Health disability - morbidity risk – Medical expenses  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19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F8AAE03" w14:textId="7DCCF7BE" w:rsidR="00D27ADE" w:rsidRPr="001454DF" w:rsidDel="00A332A8" w:rsidRDefault="00D27ADE">
            <w:pPr>
              <w:spacing w:after="0" w:line="240" w:lineRule="auto"/>
              <w:rPr>
                <w:del w:id="20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01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This is the absolute value of the assets </w:delText>
              </w:r>
            </w:del>
            <w:ins w:id="202" w:author="Author">
              <w:del w:id="203" w:author="Author">
                <w:r w:rsidR="0031743B" w:rsidDel="00A332A8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>sensitive</w:delText>
                </w:r>
              </w:del>
            </w:ins>
            <w:del w:id="204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 to health disability – morbidity risk – Medical expenses charge, after the shock (i.e. as prescribed by standard formula).</w:delText>
              </w:r>
            </w:del>
          </w:p>
          <w:p w14:paraId="5CC602C0" w14:textId="3B49216B" w:rsidR="00D27ADE" w:rsidRPr="001454DF" w:rsidDel="00A332A8" w:rsidRDefault="00D27ADE">
            <w:pPr>
              <w:spacing w:after="0" w:line="240" w:lineRule="auto"/>
              <w:rPr>
                <w:del w:id="20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12ABF78" w14:textId="7F93E73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06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Recoverables from reinsurance and SPVs shall not be included in this cell.</w:delText>
              </w:r>
            </w:del>
          </w:p>
        </w:tc>
      </w:tr>
      <w:tr w:rsidR="00D27ADE" w:rsidRPr="001454DF" w14:paraId="6A41DA33" w14:textId="77777777" w:rsidTr="00704D75">
        <w:trPr>
          <w:trHeight w:val="1839"/>
          <w:trPrChange w:id="207" w:author="Author">
            <w:trPr>
              <w:trHeight w:val="1839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08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55C16A8" w14:textId="383E9972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09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R0310/C0050</w:delText>
              </w:r>
            </w:del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10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8DE0EFD" w14:textId="02920E6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11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Absolute values after shock – Liabilities (after the loss absorbing capacity of technical provisions) – Health disability - morbidity  risk – Medical expenses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12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9C096E9" w14:textId="463A3DA5" w:rsidR="00D27ADE" w:rsidRPr="001454DF" w:rsidDel="00A332A8" w:rsidRDefault="00D27ADE">
            <w:pPr>
              <w:spacing w:after="0" w:line="240" w:lineRule="auto"/>
              <w:rPr>
                <w:del w:id="213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14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This is the absolute value of liabilities (after the loss absorbing capacity of technical provisions) </w:delText>
              </w:r>
            </w:del>
            <w:ins w:id="215" w:author="Author">
              <w:del w:id="216" w:author="Author">
                <w:r w:rsidR="0031743B" w:rsidDel="00A332A8">
                  <w:rPr>
                    <w:rFonts w:ascii="Times New Roman" w:eastAsia="Times New Roman" w:hAnsi="Times New Roman" w:cs="Times New Roman"/>
                    <w:sz w:val="20"/>
                    <w:szCs w:val="20"/>
                    <w:lang w:val="en-GB" w:eastAsia="es-ES"/>
                  </w:rPr>
                  <w:delText>sensitive</w:delText>
                </w:r>
              </w:del>
            </w:ins>
            <w:del w:id="217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 to health disability – morbidity risk – Medical expenses, after the shock (i.e. as prescribed by standard formula).</w:delText>
              </w:r>
            </w:del>
          </w:p>
          <w:p w14:paraId="2C6A4A6D" w14:textId="435BC9AB" w:rsidR="00D27ADE" w:rsidRPr="001454DF" w:rsidDel="00A332A8" w:rsidRDefault="00D27ADE">
            <w:pPr>
              <w:spacing w:after="0" w:line="240" w:lineRule="auto"/>
              <w:rPr>
                <w:del w:id="21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F1BF3A" w14:textId="3354801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19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The amount of TP shall be net of reinsurance and SPV recoverables.</w:delText>
              </w:r>
            </w:del>
          </w:p>
        </w:tc>
      </w:tr>
      <w:tr w:rsidR="00D27ADE" w:rsidRPr="001454DF" w14:paraId="2148C69E" w14:textId="77777777" w:rsidTr="00704D75">
        <w:trPr>
          <w:trHeight w:val="1767"/>
          <w:trPrChange w:id="220" w:author="Author">
            <w:trPr>
              <w:trHeight w:val="1767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2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B5CD753" w14:textId="3EF41E4F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R0310/C0060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22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3BD9492" w14:textId="41D0922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requirements–Health disability - morbidity  risk – Medical expenses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2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6F77DB4" w14:textId="1ECBAE0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disability - morbidity risk – Medical expenses, after adjustment for the loss absorbing capacity of technical provisions. </w:t>
            </w:r>
          </w:p>
          <w:p w14:paraId="7F9E2E70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AF983FA" w14:textId="5883A21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item represents net capital charge for health disability – morbidity risk – Medical expenses calculated using simplifications.</w:t>
            </w:r>
          </w:p>
        </w:tc>
      </w:tr>
      <w:tr w:rsidR="00D27ADE" w:rsidRPr="001454DF" w14:paraId="589B6D04" w14:textId="77777777" w:rsidTr="00704D75">
        <w:trPr>
          <w:trHeight w:val="1975"/>
          <w:trPrChange w:id="224" w:author="Author">
            <w:trPr>
              <w:trHeight w:val="197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2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FF86918" w14:textId="7CCFA34E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26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R0310/C0070</w:delText>
              </w:r>
            </w:del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27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7E4CBC8" w14:textId="57DE0E1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28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Absolute value after shock – Liabilities (before the loss absorbing capacity of technical provisions) – Health disability - morbidity risk – Medical expenses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2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80424A4" w14:textId="6F042958" w:rsidR="00D27ADE" w:rsidRPr="001454DF" w:rsidDel="00A332A8" w:rsidRDefault="00D27ADE">
            <w:pPr>
              <w:spacing w:after="0" w:line="240" w:lineRule="auto"/>
              <w:rPr>
                <w:del w:id="23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31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This is the absolute value of the liabilities (before the loss absorbing capacity of technical provisions) underlying health disability - morbidity risk – Medical expenses charge, after the shock (i.e. as prescribed by standard formula) as used to compute the risk.</w:delText>
              </w:r>
            </w:del>
          </w:p>
          <w:p w14:paraId="31FE9D84" w14:textId="0DB308E3" w:rsidR="00D27ADE" w:rsidRPr="001454DF" w:rsidDel="00A332A8" w:rsidRDefault="00D27ADE">
            <w:pPr>
              <w:spacing w:after="0" w:line="240" w:lineRule="auto"/>
              <w:rPr>
                <w:del w:id="23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F6AA07C" w14:textId="50CCB23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233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The amount of TP shall be net of reinsurance and SPV recoverables.</w:delText>
              </w:r>
            </w:del>
          </w:p>
        </w:tc>
      </w:tr>
      <w:tr w:rsidR="00D27ADE" w:rsidRPr="001454DF" w14:paraId="6FB5083C" w14:textId="77777777" w:rsidTr="00704D75">
        <w:trPr>
          <w:trHeight w:val="1828"/>
          <w:trPrChange w:id="234" w:author="Author">
            <w:trPr>
              <w:trHeight w:val="182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3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DB22697" w14:textId="5EFC76CE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R0310/C0080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36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67F5D87" w14:textId="111EA2E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capital– Health disability - morbidity  risk – Medical expenses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37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2B23192" w14:textId="0031DD4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disability - morbidity risk – Medical expenses.</w:t>
            </w:r>
          </w:p>
          <w:p w14:paraId="49247D2A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F33C262" w14:textId="777DB66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item represents gross capital charge for health disability – morbidity risk – Medical expenses calculated using simplifications.</w:t>
            </w:r>
          </w:p>
        </w:tc>
      </w:tr>
      <w:tr w:rsidR="00D27ADE" w:rsidRPr="001454DF" w14:paraId="06111592" w14:textId="77777777" w:rsidTr="00704D75">
        <w:trPr>
          <w:trHeight w:val="1400"/>
          <w:trPrChange w:id="238" w:author="Author">
            <w:trPr>
              <w:trHeight w:val="140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3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AE14059" w14:textId="37C99E43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R0320/C0020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40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E6E7B09" w14:textId="6D2774C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Health disability - morbidity  risk – </w:t>
            </w:r>
            <w:ins w:id="241" w:author="Author">
              <w:r w:rsidR="0031743B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</w:t>
              </w:r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increase of medical payments</w:t>
              </w:r>
            </w:ins>
            <w:del w:id="242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Income protection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4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C15A44C" w14:textId="2F4FCC5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244" w:author="Author"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245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disability - morbidity risk – </w:t>
            </w:r>
            <w:ins w:id="246" w:author="Author">
              <w:r w:rsidR="0031743B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</w:t>
              </w:r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charge due to an increase of medical payments</w:t>
              </w:r>
            </w:ins>
            <w:del w:id="247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Income protection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before the shock.</w:t>
            </w:r>
          </w:p>
          <w:p w14:paraId="554CB6B3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46E7C7" w14:textId="77777777" w:rsidR="00D27ADE" w:rsidRDefault="00D27ADE" w:rsidP="001B5D29">
            <w:pPr>
              <w:spacing w:after="0" w:line="240" w:lineRule="auto"/>
              <w:rPr>
                <w:ins w:id="24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  <w:p w14:paraId="7236933C" w14:textId="77777777" w:rsidR="0031743B" w:rsidRDefault="0031743B" w:rsidP="001B5D29">
            <w:pPr>
              <w:spacing w:after="0" w:line="240" w:lineRule="auto"/>
              <w:rPr>
                <w:ins w:id="24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F72E6E7" w14:textId="32BB4BC0" w:rsidR="0031743B" w:rsidRPr="001454DF" w:rsidRDefault="0031743B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250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D27ADE" w:rsidRPr="001454DF" w14:paraId="2D5C92F1" w14:textId="77777777" w:rsidTr="00704D75">
        <w:trPr>
          <w:trHeight w:val="1265"/>
          <w:trPrChange w:id="251" w:author="Author">
            <w:trPr>
              <w:trHeight w:val="126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52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87539DC" w14:textId="4CC943CF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R0320/C0030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53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4399320" w14:textId="07D7D35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Health disability - morbidity  risk – </w:t>
            </w:r>
            <w:ins w:id="254" w:author="Author">
              <w:r w:rsidR="0031743B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Medical expenses </w:t>
              </w:r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– increase of medical payments</w:t>
              </w:r>
              <w:r w:rsidR="0031743B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 </w:t>
              </w:r>
            </w:ins>
            <w:del w:id="255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Income protection   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56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B2E45E3" w14:textId="79D1735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del w:id="257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subject </w:delText>
              </w:r>
            </w:del>
            <w:ins w:id="258" w:author="Author">
              <w:r w:rsidR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="00A332A8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health disability – morbidity risk – </w:t>
            </w:r>
            <w:ins w:id="259" w:author="Author">
              <w:r w:rsidR="0031743B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 charge</w:t>
              </w:r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due to an increase of medical payments</w:t>
              </w:r>
            </w:ins>
            <w:del w:id="260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Income protection charge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before the shock.</w:t>
            </w:r>
          </w:p>
          <w:p w14:paraId="293BD6BB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655CE41" w14:textId="77777777" w:rsidR="00D27ADE" w:rsidRDefault="00D27ADE" w:rsidP="001B5D29">
            <w:pPr>
              <w:spacing w:after="0" w:line="240" w:lineRule="auto"/>
              <w:rPr>
                <w:ins w:id="26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34D674B9" w14:textId="77777777" w:rsidR="0031743B" w:rsidRDefault="0031743B" w:rsidP="001B5D29">
            <w:pPr>
              <w:spacing w:after="0" w:line="240" w:lineRule="auto"/>
              <w:rPr>
                <w:ins w:id="26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FCE032C" w14:textId="2248A045" w:rsidR="0031743B" w:rsidRPr="001454DF" w:rsidRDefault="0031743B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263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D27ADE" w:rsidRPr="001454DF" w14:paraId="2E9E7AC6" w14:textId="77777777" w:rsidTr="00704D75">
        <w:trPr>
          <w:trHeight w:val="1538"/>
          <w:trPrChange w:id="264" w:author="Author">
            <w:trPr>
              <w:trHeight w:val="153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6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37DE6DD" w14:textId="603B4360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R0320/C0040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66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00E98C9" w14:textId="4302D62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Health disability - morbidity risk – </w:t>
            </w:r>
            <w:ins w:id="267" w:author="Author">
              <w:r w:rsidR="0031743B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Medical expenses </w:t>
              </w:r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– increase of medical payments</w:t>
              </w:r>
            </w:ins>
            <w:del w:id="268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Income protection  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6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1623C33" w14:textId="372D7B2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270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subject </w:delText>
              </w:r>
            </w:del>
            <w:ins w:id="271" w:author="Author">
              <w:r w:rsidR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="00A332A8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health disability – morbidity risk – </w:t>
            </w:r>
            <w:ins w:id="272" w:author="Author">
              <w:r w:rsidR="0031743B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 charge</w:t>
              </w:r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due to an increase of medical payments</w:t>
              </w:r>
              <w:r w:rsidR="0031743B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, after the shock (i.e. as prescribed by standard formula).</w:t>
              </w:r>
            </w:ins>
            <w:del w:id="273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Income protection charge, after the shock (i.e. as prescribed by standard formula).</w:delText>
              </w:r>
            </w:del>
          </w:p>
          <w:p w14:paraId="1DE43BDB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4166EE7" w14:textId="77777777" w:rsidR="00D27ADE" w:rsidRDefault="00D27ADE" w:rsidP="001B5D29">
            <w:pPr>
              <w:spacing w:after="0" w:line="240" w:lineRule="auto"/>
              <w:rPr>
                <w:ins w:id="27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  <w:p w14:paraId="2BA96119" w14:textId="77777777" w:rsidR="0031743B" w:rsidRDefault="0031743B" w:rsidP="001B5D29">
            <w:pPr>
              <w:spacing w:after="0" w:line="240" w:lineRule="auto"/>
              <w:rPr>
                <w:ins w:id="27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B080B18" w14:textId="45B120D5" w:rsidR="0031743B" w:rsidRPr="001454DF" w:rsidRDefault="0031743B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276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D27ADE" w:rsidRPr="001454DF" w14:paraId="069FA83D" w14:textId="77777777" w:rsidTr="00704D75">
        <w:trPr>
          <w:trHeight w:val="1843"/>
          <w:trPrChange w:id="277" w:author="Author">
            <w:trPr>
              <w:trHeight w:val="1843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78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0D8DCDE" w14:textId="5C949849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R0320/C0050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79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A9DE971" w14:textId="307FA72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provisions) – Health disability - morbidity  risk – </w:t>
            </w:r>
            <w:ins w:id="280" w:author="Author">
              <w:r w:rsidR="0031743B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</w:t>
              </w:r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increase of medical payments</w:t>
              </w:r>
            </w:ins>
            <w:del w:id="281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Income protection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82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C8A5AFB" w14:textId="4560397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del w:id="283" w:author="Author">
              <w:r w:rsidRPr="001454DF" w:rsidDel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subject </w:delText>
              </w:r>
            </w:del>
            <w:ins w:id="284" w:author="Author">
              <w:r w:rsidR="00A332A8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="00A332A8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health disability – morbidity risk – </w:t>
            </w:r>
            <w:ins w:id="285" w:author="Author">
              <w:r w:rsidR="0031743B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</w:t>
              </w:r>
              <w:r w:rsidR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charge due to an increase of medical payments</w:t>
              </w:r>
            </w:ins>
            <w:del w:id="286" w:author="Author">
              <w:r w:rsidRPr="001454DF" w:rsidDel="0031743B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Income protection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after the shock (i.e. as prescribed by standard formula).</w:t>
            </w:r>
          </w:p>
          <w:p w14:paraId="22D115B1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1BB563A" w14:textId="77777777" w:rsidR="00D27ADE" w:rsidRDefault="00D27ADE" w:rsidP="001B5D29">
            <w:pPr>
              <w:spacing w:after="0" w:line="240" w:lineRule="auto"/>
              <w:rPr>
                <w:ins w:id="28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4AE7D319" w14:textId="77777777" w:rsidR="006E6E04" w:rsidRDefault="006E6E04" w:rsidP="001B5D29">
            <w:pPr>
              <w:spacing w:after="0" w:line="240" w:lineRule="auto"/>
              <w:rPr>
                <w:ins w:id="28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711881D" w14:textId="3A9A52BB" w:rsidR="006E6E04" w:rsidRPr="001454DF" w:rsidRDefault="006E6E04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289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D27ADE" w:rsidRPr="001454DF" w14:paraId="05F99A57" w14:textId="77777777" w:rsidTr="00704D75">
        <w:trPr>
          <w:trHeight w:val="1729"/>
          <w:trPrChange w:id="290" w:author="Author">
            <w:trPr>
              <w:trHeight w:val="1729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9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605EE9F" w14:textId="4BA2FD43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92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CA02806" w14:textId="71762C1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requirements–Health disability - morbidity  risk – </w:t>
            </w:r>
            <w:ins w:id="293" w:author="Author">
              <w:r w:rsidR="006E6E04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</w:t>
              </w:r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increase of medical payments</w:t>
              </w:r>
            </w:ins>
            <w:del w:id="294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Income protection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29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924BC4F" w14:textId="1F1D671A" w:rsidR="00D27ADE" w:rsidRPr="001454DF" w:rsidDel="006E6E04" w:rsidRDefault="00D27ADE">
            <w:pPr>
              <w:spacing w:after="0" w:line="240" w:lineRule="auto"/>
              <w:rPr>
                <w:del w:id="296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disability – morbidity risk – </w:t>
            </w:r>
            <w:ins w:id="297" w:author="Author">
              <w:r w:rsidR="006E6E04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</w:t>
              </w:r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increase of medical payments</w:t>
              </w:r>
              <w:r w:rsidR="006E6E04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, after adjustment for the loss absorbing capacity of technical provisions. </w:t>
              </w:r>
            </w:ins>
            <w:del w:id="298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Income protection, after adjustment for the loss absorbing capacity of technical provisions. </w:delText>
              </w:r>
            </w:del>
          </w:p>
          <w:p w14:paraId="71591ACE" w14:textId="1CAFCB77" w:rsidR="00D27ADE" w:rsidRPr="001454DF" w:rsidDel="006E6E04" w:rsidRDefault="00D27ADE" w:rsidP="001454DF">
            <w:pPr>
              <w:spacing w:after="0" w:line="240" w:lineRule="auto"/>
              <w:ind w:left="239"/>
              <w:rPr>
                <w:del w:id="29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72C34FD" w14:textId="263FCBBB" w:rsidR="00D27ADE" w:rsidRPr="001454DF" w:rsidRDefault="006E6E04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00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  <w:del w:id="301" w:author="Author">
              <w:r w:rsidR="00D27ADE"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If R0040/C0010=1, this item represents net capital charge for health disability – morbidity risk – Income protection calculated using simplifications.</w:delText>
              </w:r>
            </w:del>
          </w:p>
        </w:tc>
      </w:tr>
      <w:tr w:rsidR="00D27ADE" w:rsidRPr="001454DF" w14:paraId="292DEB66" w14:textId="77777777" w:rsidTr="00704D75">
        <w:trPr>
          <w:trHeight w:val="1975"/>
          <w:trPrChange w:id="302" w:author="Author">
            <w:trPr>
              <w:trHeight w:val="197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0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3A2B992" w14:textId="4D230AB7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R0320/C0070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04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4B5F832" w14:textId="5B351C7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Liabilities (before the loss absorbing capacity of technical provisions) – Health disability - morbidity risk – </w:t>
            </w:r>
            <w:ins w:id="305" w:author="Author">
              <w:r w:rsidR="006E6E04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</w:t>
              </w:r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increase of medical payments</w:t>
              </w:r>
            </w:ins>
            <w:del w:id="306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Income protection 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07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DDA78CC" w14:textId="1B66E3E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underlying health disability - morbidity risk – </w:t>
            </w:r>
            <w:ins w:id="308" w:author="Author">
              <w:r w:rsidR="006E6E04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 charge expenses</w:t>
              </w:r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increase of medical payments</w:t>
              </w:r>
              <w:r w:rsidR="006E6E04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, after the shock (i.e. as prescribed by standard formula) as used to compute the risk.</w:t>
              </w:r>
            </w:ins>
            <w:del w:id="309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Income protection charge, after the shock (i.e. as prescribed by standard formula) as used to compute the risk.</w:delText>
              </w:r>
            </w:del>
          </w:p>
          <w:p w14:paraId="3158E468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2951D19" w14:textId="77777777" w:rsidR="00D27ADE" w:rsidRDefault="00D27ADE">
            <w:pPr>
              <w:spacing w:after="0" w:line="240" w:lineRule="auto"/>
              <w:rPr>
                <w:ins w:id="31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D8A15A1" w14:textId="77777777" w:rsidR="006E6E04" w:rsidRDefault="006E6E04">
            <w:pPr>
              <w:spacing w:after="0" w:line="240" w:lineRule="auto"/>
              <w:rPr>
                <w:ins w:id="31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3FF6E0D" w14:textId="356CC19E" w:rsidR="006E6E04" w:rsidRPr="001454DF" w:rsidRDefault="006E6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12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D27ADE" w:rsidRPr="001454DF" w14:paraId="5E62965D" w14:textId="77777777" w:rsidTr="00704D75">
        <w:trPr>
          <w:trHeight w:val="1828"/>
          <w:trPrChange w:id="313" w:author="Author">
            <w:trPr>
              <w:trHeight w:val="182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14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1AC7980" w14:textId="545EEE8A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15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0BE0E59" w14:textId="2987678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capital– Health disability - morbidity  risk – </w:t>
            </w:r>
            <w:ins w:id="316" w:author="Author">
              <w:r w:rsidR="006E6E04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</w:t>
              </w:r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increase of medical payments</w:t>
              </w:r>
            </w:ins>
            <w:del w:id="317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Income protection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18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2120301" w14:textId="77777777" w:rsidR="006E6E04" w:rsidRPr="0098574A" w:rsidRDefault="00D27ADE" w:rsidP="006E6E04">
            <w:pPr>
              <w:spacing w:after="0" w:line="240" w:lineRule="auto"/>
              <w:rPr>
                <w:ins w:id="31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(before the loss absorbing capacity of technical provisions) for health disability - morbidity risk – </w:t>
            </w:r>
            <w:ins w:id="320" w:author="Author">
              <w:r w:rsidR="006E6E04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Medical expenses</w:t>
              </w:r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increase of medical payments</w:t>
              </w:r>
              <w:r w:rsidR="006E6E04"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</w:p>
          <w:p w14:paraId="71489F24" w14:textId="72B2026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321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Income protection.</w:delText>
              </w:r>
            </w:del>
          </w:p>
          <w:p w14:paraId="0A0E2F41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63946ED" w14:textId="4635FBDB" w:rsidR="00D27ADE" w:rsidRPr="001454DF" w:rsidRDefault="006E6E04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22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  <w:del w:id="323" w:author="Author">
              <w:r w:rsidR="00D27ADE"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If R0040/C0010=1, this item represents gross capital charge for health disability – morbidity risk – Income protection calculated using simplifications.</w:delText>
              </w:r>
            </w:del>
          </w:p>
        </w:tc>
      </w:tr>
      <w:tr w:rsidR="006E6E04" w:rsidRPr="0098574A" w14:paraId="3059C937" w14:textId="77777777" w:rsidTr="00704D75">
        <w:trPr>
          <w:trHeight w:val="1355"/>
          <w:ins w:id="324" w:author="Author"/>
          <w:trPrChange w:id="325" w:author="Author">
            <w:trPr>
              <w:gridAfter w:val="0"/>
              <w:wAfter w:w="811" w:type="dxa"/>
              <w:trHeight w:val="13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26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F1F1DA1" w14:textId="77777777" w:rsidR="006E6E04" w:rsidRPr="0098574A" w:rsidDel="001866A4" w:rsidRDefault="006E6E04" w:rsidP="000A44AC">
            <w:pPr>
              <w:spacing w:after="0" w:line="240" w:lineRule="auto"/>
              <w:rPr>
                <w:ins w:id="32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28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R033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0/C0020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29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7C08E30" w14:textId="77777777" w:rsidR="006E6E04" w:rsidRPr="0098574A" w:rsidRDefault="006E6E04" w:rsidP="000A44AC">
            <w:pPr>
              <w:spacing w:after="0" w:line="240" w:lineRule="auto"/>
              <w:rPr>
                <w:ins w:id="33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31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Initial absolute values before shock – Assets – Health disability - morbidity  risk – Medical expenses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decrease of medical payments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32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11BCC70" w14:textId="77777777" w:rsidR="006E6E04" w:rsidRPr="0098574A" w:rsidRDefault="006E6E04" w:rsidP="000A44AC">
            <w:pPr>
              <w:spacing w:after="0" w:line="240" w:lineRule="auto"/>
              <w:rPr>
                <w:ins w:id="333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34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This is the absolute value of the assets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to health disability - morbidity risk – Medical expenses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charge due to </w:t>
              </w:r>
              <w:proofErr w:type="gramStart"/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an</w:t>
              </w:r>
              <w:proofErr w:type="gramEnd"/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decrease of medical payments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, before the shock.</w:t>
              </w:r>
            </w:ins>
          </w:p>
          <w:p w14:paraId="127EA80D" w14:textId="77777777" w:rsidR="006E6E04" w:rsidRPr="0098574A" w:rsidRDefault="006E6E04" w:rsidP="000A44AC">
            <w:pPr>
              <w:spacing w:after="0" w:line="240" w:lineRule="auto"/>
              <w:rPr>
                <w:ins w:id="33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001B984" w14:textId="77777777" w:rsidR="006E6E04" w:rsidRDefault="006E6E04" w:rsidP="000A44AC">
            <w:pPr>
              <w:spacing w:after="0" w:line="240" w:lineRule="auto"/>
              <w:rPr>
                <w:ins w:id="336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ins w:id="337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Recoverables</w:t>
              </w:r>
              <w:proofErr w:type="spellEnd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from reinsurance and SPVs shall not be included in this cell.</w:t>
              </w:r>
            </w:ins>
          </w:p>
          <w:p w14:paraId="7D36B8AB" w14:textId="77777777" w:rsidR="006E6E04" w:rsidRDefault="006E6E04" w:rsidP="000A44AC">
            <w:pPr>
              <w:spacing w:after="0" w:line="240" w:lineRule="auto"/>
              <w:rPr>
                <w:ins w:id="338" w:author="Author"/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s-ES"/>
              </w:rPr>
            </w:pPr>
          </w:p>
          <w:p w14:paraId="37576F68" w14:textId="77777777" w:rsidR="006E6E04" w:rsidRPr="0098574A" w:rsidRDefault="006E6E04" w:rsidP="000A44AC">
            <w:pPr>
              <w:spacing w:after="0" w:line="240" w:lineRule="auto"/>
              <w:rPr>
                <w:ins w:id="33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40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6E6E04" w:rsidRPr="0098574A" w14:paraId="2550939D" w14:textId="77777777" w:rsidTr="00704D75">
        <w:trPr>
          <w:trHeight w:val="1274"/>
          <w:ins w:id="341" w:author="Author"/>
          <w:trPrChange w:id="342" w:author="Author">
            <w:trPr>
              <w:gridAfter w:val="0"/>
              <w:wAfter w:w="811" w:type="dxa"/>
              <w:trHeight w:val="1274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4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F89140D" w14:textId="77777777" w:rsidR="006E6E04" w:rsidRPr="0098574A" w:rsidDel="001866A4" w:rsidRDefault="006E6E04" w:rsidP="000A44AC">
            <w:pPr>
              <w:spacing w:after="0" w:line="240" w:lineRule="auto"/>
              <w:rPr>
                <w:ins w:id="34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45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033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0/C0030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46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8D32518" w14:textId="77777777" w:rsidR="006E6E04" w:rsidRPr="0098574A" w:rsidRDefault="006E6E04" w:rsidP="000A44AC">
            <w:pPr>
              <w:spacing w:after="0" w:line="240" w:lineRule="auto"/>
              <w:rPr>
                <w:ins w:id="34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48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Initial absolute values before shock – Liabilities – Health disability - morbidity  risk – Medical expenses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– decrease of medical payments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 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49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742D29F" w14:textId="77777777" w:rsidR="006E6E04" w:rsidRPr="0098574A" w:rsidRDefault="006E6E04" w:rsidP="000A44AC">
            <w:pPr>
              <w:spacing w:after="0" w:line="240" w:lineRule="auto"/>
              <w:rPr>
                <w:ins w:id="35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51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This is the absolute value of liabilities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to health disability – morbidity risk – Medical expenses charge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due to </w:t>
              </w:r>
              <w:proofErr w:type="gramStart"/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an</w:t>
              </w:r>
              <w:proofErr w:type="gramEnd"/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decrease of medical payments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, before the shock.</w:t>
              </w:r>
            </w:ins>
          </w:p>
          <w:p w14:paraId="099713DA" w14:textId="77777777" w:rsidR="006E6E04" w:rsidRPr="0098574A" w:rsidRDefault="006E6E04" w:rsidP="000A44AC">
            <w:pPr>
              <w:spacing w:after="0" w:line="240" w:lineRule="auto"/>
              <w:rPr>
                <w:ins w:id="35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3E14FDE" w14:textId="77777777" w:rsidR="006E6E04" w:rsidRDefault="006E6E04" w:rsidP="000A44AC">
            <w:pPr>
              <w:spacing w:after="0" w:line="240" w:lineRule="auto"/>
              <w:rPr>
                <w:ins w:id="353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54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The amount of TP shall be net of reinsurance and SPV </w:t>
              </w:r>
              <w:proofErr w:type="spellStart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recoverables</w:t>
              </w:r>
              <w:proofErr w:type="spellEnd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</w:p>
          <w:p w14:paraId="75C19791" w14:textId="77777777" w:rsidR="006E6E04" w:rsidRDefault="006E6E04" w:rsidP="000A44AC">
            <w:pPr>
              <w:spacing w:after="0" w:line="240" w:lineRule="auto"/>
              <w:rPr>
                <w:ins w:id="355" w:author="Author"/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s-ES"/>
              </w:rPr>
            </w:pPr>
          </w:p>
          <w:p w14:paraId="1EE07E0E" w14:textId="77777777" w:rsidR="006E6E04" w:rsidRPr="0098574A" w:rsidRDefault="006E6E04" w:rsidP="000A44AC">
            <w:pPr>
              <w:spacing w:after="0" w:line="240" w:lineRule="auto"/>
              <w:rPr>
                <w:ins w:id="356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57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6E6E04" w:rsidRPr="0098574A" w14:paraId="1A850229" w14:textId="77777777" w:rsidTr="00704D75">
        <w:trPr>
          <w:trHeight w:val="1548"/>
          <w:ins w:id="358" w:author="Author"/>
          <w:trPrChange w:id="359" w:author="Author">
            <w:trPr>
              <w:gridAfter w:val="0"/>
              <w:wAfter w:w="811" w:type="dxa"/>
              <w:trHeight w:val="154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60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F3BAE2D" w14:textId="77777777" w:rsidR="006E6E04" w:rsidRPr="0098574A" w:rsidDel="001866A4" w:rsidRDefault="006E6E04" w:rsidP="000A44AC">
            <w:pPr>
              <w:spacing w:after="0" w:line="240" w:lineRule="auto"/>
              <w:rPr>
                <w:ins w:id="36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62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R033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0/C0040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63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F95BA68" w14:textId="77777777" w:rsidR="006E6E04" w:rsidRPr="0098574A" w:rsidRDefault="006E6E04" w:rsidP="000A44AC">
            <w:pPr>
              <w:spacing w:after="0" w:line="240" w:lineRule="auto"/>
              <w:rPr>
                <w:ins w:id="36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65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Absolute values after shock – Assets – Health disability - morbidity risk – Medical expenses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– decrease of medical payments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66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E1CFB40" w14:textId="77777777" w:rsidR="006E6E04" w:rsidRPr="0098574A" w:rsidRDefault="006E6E04" w:rsidP="000A44AC">
            <w:pPr>
              <w:spacing w:after="0" w:line="240" w:lineRule="auto"/>
              <w:rPr>
                <w:ins w:id="36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68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This is the absolute value of the assets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to health disability – morbidity risk – Medical expenses charge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due to an decrease of medical payments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, after the shock (i.e. as prescribed by standard formula).</w:t>
              </w:r>
            </w:ins>
          </w:p>
          <w:p w14:paraId="78DFAD6C" w14:textId="77777777" w:rsidR="006E6E04" w:rsidRPr="0098574A" w:rsidRDefault="006E6E04" w:rsidP="000A44AC">
            <w:pPr>
              <w:spacing w:after="0" w:line="240" w:lineRule="auto"/>
              <w:rPr>
                <w:ins w:id="36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80D0D02" w14:textId="77777777" w:rsidR="006E6E04" w:rsidRDefault="006E6E04" w:rsidP="000A44AC">
            <w:pPr>
              <w:spacing w:after="0" w:line="240" w:lineRule="auto"/>
              <w:rPr>
                <w:ins w:id="37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ins w:id="371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Recoverables</w:t>
              </w:r>
              <w:proofErr w:type="spellEnd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from reinsurance and SPVs shall not be included in this cell.</w:t>
              </w:r>
            </w:ins>
          </w:p>
          <w:p w14:paraId="67B8DA78" w14:textId="77777777" w:rsidR="006E6E04" w:rsidRDefault="006E6E04" w:rsidP="000A44AC">
            <w:pPr>
              <w:spacing w:after="0" w:line="240" w:lineRule="auto"/>
              <w:rPr>
                <w:ins w:id="372" w:author="Author"/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s-ES"/>
              </w:rPr>
            </w:pPr>
          </w:p>
          <w:p w14:paraId="39A21824" w14:textId="77777777" w:rsidR="006E6E04" w:rsidRPr="0098574A" w:rsidRDefault="006E6E04" w:rsidP="000A44AC">
            <w:pPr>
              <w:spacing w:after="0" w:line="240" w:lineRule="auto"/>
              <w:rPr>
                <w:ins w:id="373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74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6E6E04" w:rsidRPr="0098574A" w14:paraId="27883EE0" w14:textId="77777777" w:rsidTr="00704D75">
        <w:trPr>
          <w:trHeight w:val="1839"/>
          <w:ins w:id="375" w:author="Author"/>
          <w:trPrChange w:id="376" w:author="Author">
            <w:trPr>
              <w:gridAfter w:val="0"/>
              <w:wAfter w:w="811" w:type="dxa"/>
              <w:trHeight w:val="1839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7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BB093A4" w14:textId="77777777" w:rsidR="006E6E04" w:rsidRPr="0098574A" w:rsidDel="001866A4" w:rsidRDefault="006E6E04" w:rsidP="000A44AC">
            <w:pPr>
              <w:spacing w:after="0" w:line="240" w:lineRule="auto"/>
              <w:rPr>
                <w:ins w:id="37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79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R033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0/C0050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80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01CF5FC" w14:textId="77777777" w:rsidR="006E6E04" w:rsidRPr="0098574A" w:rsidRDefault="006E6E04" w:rsidP="000A44AC">
            <w:pPr>
              <w:spacing w:after="0" w:line="240" w:lineRule="auto"/>
              <w:rPr>
                <w:ins w:id="38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82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Absolute values after shock – Liabilities (after the loss absorbing capacity of technical provisions) – Health disability - morbidity  risk – Medical expenses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decrease of medical payments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83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215A4AE" w14:textId="77777777" w:rsidR="006E6E04" w:rsidRPr="0098574A" w:rsidRDefault="006E6E04" w:rsidP="000A44AC">
            <w:pPr>
              <w:spacing w:after="0" w:line="240" w:lineRule="auto"/>
              <w:rPr>
                <w:ins w:id="38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85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This is the absolute value of liabilities (after the loss absorbing capacity of technical provisions)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to health disability – morbidity risk – Medical expenses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charge due to </w:t>
              </w:r>
              <w:proofErr w:type="gramStart"/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an</w:t>
              </w:r>
              <w:proofErr w:type="gramEnd"/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decrease of medical payments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, after the shock (i.e. as prescribed by standard formula).</w:t>
              </w:r>
            </w:ins>
          </w:p>
          <w:p w14:paraId="035B82C7" w14:textId="77777777" w:rsidR="006E6E04" w:rsidRPr="0098574A" w:rsidRDefault="006E6E04" w:rsidP="000A44AC">
            <w:pPr>
              <w:spacing w:after="0" w:line="240" w:lineRule="auto"/>
              <w:rPr>
                <w:ins w:id="386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8B4BE6B" w14:textId="77777777" w:rsidR="006E6E04" w:rsidRDefault="006E6E04" w:rsidP="000A44AC">
            <w:pPr>
              <w:spacing w:after="0" w:line="240" w:lineRule="auto"/>
              <w:rPr>
                <w:ins w:id="38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88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The amount of TP shall be net of reinsurance and SPV </w:t>
              </w:r>
              <w:proofErr w:type="spellStart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recoverables</w:t>
              </w:r>
              <w:proofErr w:type="spellEnd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</w:p>
          <w:p w14:paraId="78F9FC90" w14:textId="77777777" w:rsidR="006E6E04" w:rsidRDefault="006E6E04" w:rsidP="000A44AC">
            <w:pPr>
              <w:spacing w:after="0" w:line="240" w:lineRule="auto"/>
              <w:rPr>
                <w:ins w:id="389" w:author="Author"/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s-ES"/>
              </w:rPr>
            </w:pPr>
          </w:p>
          <w:p w14:paraId="295B1D85" w14:textId="77777777" w:rsidR="006E6E04" w:rsidRPr="0098574A" w:rsidRDefault="006E6E04" w:rsidP="000A44AC">
            <w:pPr>
              <w:spacing w:after="0" w:line="240" w:lineRule="auto"/>
              <w:rPr>
                <w:ins w:id="39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91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6E6E04" w:rsidRPr="0098574A" w14:paraId="04144F78" w14:textId="77777777" w:rsidTr="00704D75">
        <w:trPr>
          <w:trHeight w:val="1767"/>
          <w:ins w:id="392" w:author="Author"/>
          <w:trPrChange w:id="393" w:author="Author">
            <w:trPr>
              <w:gridAfter w:val="0"/>
              <w:wAfter w:w="811" w:type="dxa"/>
              <w:trHeight w:val="1767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94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0E0DCC3" w14:textId="77777777" w:rsidR="006E6E04" w:rsidRPr="0098574A" w:rsidDel="001866A4" w:rsidRDefault="006E6E04" w:rsidP="000A44AC">
            <w:pPr>
              <w:spacing w:after="0" w:line="240" w:lineRule="auto"/>
              <w:rPr>
                <w:ins w:id="39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96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R033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0/C0060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397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D81DFF5" w14:textId="77777777" w:rsidR="006E6E04" w:rsidRPr="0098574A" w:rsidRDefault="006E6E04" w:rsidP="000A44AC">
            <w:pPr>
              <w:spacing w:after="0" w:line="240" w:lineRule="auto"/>
              <w:rPr>
                <w:ins w:id="39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399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Absolute value after shock – Net solvency capital requirements–Health disability - morbidity  risk – Medical expenses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decrease of medical payments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00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A799FE8" w14:textId="77777777" w:rsidR="006E6E04" w:rsidRPr="0098574A" w:rsidRDefault="006E6E04" w:rsidP="000A44AC">
            <w:pPr>
              <w:spacing w:after="0" w:line="240" w:lineRule="auto"/>
              <w:rPr>
                <w:ins w:id="40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02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This is the net capital charge for health disability - morbidity risk – Medical expenses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decrease of medical payments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, after adjustment for the loss absorbing capacity of technical provisions. </w:t>
              </w:r>
            </w:ins>
          </w:p>
          <w:p w14:paraId="66F86251" w14:textId="77777777" w:rsidR="006E6E04" w:rsidRPr="0098574A" w:rsidRDefault="006E6E04" w:rsidP="000A44AC">
            <w:pPr>
              <w:spacing w:after="0" w:line="240" w:lineRule="auto"/>
              <w:rPr>
                <w:ins w:id="403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1E0B1DD" w14:textId="77777777" w:rsidR="006E6E04" w:rsidRPr="0098574A" w:rsidRDefault="006E6E04" w:rsidP="000A44AC">
            <w:pPr>
              <w:spacing w:after="0" w:line="240" w:lineRule="auto"/>
              <w:rPr>
                <w:ins w:id="40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05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6E6E04" w:rsidRPr="0098574A" w14:paraId="0B6666ED" w14:textId="77777777" w:rsidTr="00704D75">
        <w:trPr>
          <w:trHeight w:val="1975"/>
          <w:ins w:id="406" w:author="Author"/>
          <w:trPrChange w:id="407" w:author="Author">
            <w:trPr>
              <w:gridAfter w:val="0"/>
              <w:wAfter w:w="811" w:type="dxa"/>
              <w:trHeight w:val="197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08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A395C74" w14:textId="77777777" w:rsidR="006E6E04" w:rsidRPr="0098574A" w:rsidDel="001866A4" w:rsidRDefault="006E6E04" w:rsidP="000A44AC">
            <w:pPr>
              <w:spacing w:after="0" w:line="240" w:lineRule="auto"/>
              <w:rPr>
                <w:ins w:id="40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10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R033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0/C0070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11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59C87EA" w14:textId="77777777" w:rsidR="006E6E04" w:rsidRPr="0098574A" w:rsidRDefault="006E6E04" w:rsidP="000A44AC">
            <w:pPr>
              <w:spacing w:after="0" w:line="240" w:lineRule="auto"/>
              <w:rPr>
                <w:ins w:id="41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13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Absolute value after shock – Liabilities (before the loss absorbing capacity of technical provisions) – Health disability - morbidity risk – Medical expenses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decrease of medical payments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14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116D136" w14:textId="77777777" w:rsidR="006E6E04" w:rsidRPr="0098574A" w:rsidRDefault="006E6E04" w:rsidP="000A44AC">
            <w:pPr>
              <w:spacing w:after="0" w:line="240" w:lineRule="auto"/>
              <w:rPr>
                <w:ins w:id="41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16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This is the absolute value of the liabilities (before the loss absorbing capacity of technical provisions) underlying health disability - morbidity risk – Medical expenses charge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decrease of medical payments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, after the shock (i.e. as prescribed by standard formula) as used to compute the risk.</w:t>
              </w:r>
            </w:ins>
          </w:p>
          <w:p w14:paraId="6364B6BE" w14:textId="77777777" w:rsidR="006E6E04" w:rsidRPr="0098574A" w:rsidRDefault="006E6E04" w:rsidP="000A44AC">
            <w:pPr>
              <w:spacing w:after="0" w:line="240" w:lineRule="auto"/>
              <w:rPr>
                <w:ins w:id="41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9C384B9" w14:textId="77777777" w:rsidR="006E6E04" w:rsidRDefault="006E6E04" w:rsidP="000A44AC">
            <w:pPr>
              <w:spacing w:after="0" w:line="240" w:lineRule="auto"/>
              <w:rPr>
                <w:ins w:id="41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19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The amount of TP shall be net of reinsurance and SPV </w:t>
              </w:r>
              <w:proofErr w:type="spellStart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recoverables</w:t>
              </w:r>
              <w:proofErr w:type="spellEnd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</w:p>
          <w:p w14:paraId="4CC76926" w14:textId="77777777" w:rsidR="006E6E04" w:rsidRDefault="006E6E04" w:rsidP="000A44AC">
            <w:pPr>
              <w:spacing w:after="0" w:line="240" w:lineRule="auto"/>
              <w:rPr>
                <w:ins w:id="420" w:author="Author"/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en-GB" w:eastAsia="es-ES"/>
              </w:rPr>
            </w:pPr>
          </w:p>
          <w:p w14:paraId="1919BCA3" w14:textId="77777777" w:rsidR="006E6E04" w:rsidRPr="0098574A" w:rsidRDefault="006E6E04" w:rsidP="000A44AC">
            <w:pPr>
              <w:spacing w:after="0" w:line="240" w:lineRule="auto"/>
              <w:rPr>
                <w:ins w:id="42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22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6E6E04" w:rsidRPr="0098574A" w14:paraId="7FDAA9A2" w14:textId="77777777" w:rsidTr="00704D75">
        <w:trPr>
          <w:trHeight w:val="1828"/>
          <w:ins w:id="423" w:author="Author"/>
          <w:trPrChange w:id="424" w:author="Author">
            <w:trPr>
              <w:gridAfter w:val="0"/>
              <w:wAfter w:w="811" w:type="dxa"/>
              <w:trHeight w:val="182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2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2873DEE" w14:textId="77777777" w:rsidR="006E6E04" w:rsidRPr="0098574A" w:rsidDel="001866A4" w:rsidRDefault="006E6E04" w:rsidP="000A44AC">
            <w:pPr>
              <w:spacing w:after="0" w:line="240" w:lineRule="auto"/>
              <w:rPr>
                <w:ins w:id="426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27" w:author="Author"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R033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0/C0080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28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95FB744" w14:textId="77777777" w:rsidR="006E6E04" w:rsidRPr="0098574A" w:rsidRDefault="006E6E04" w:rsidP="000A44AC">
            <w:pPr>
              <w:spacing w:after="0" w:line="240" w:lineRule="auto"/>
              <w:rPr>
                <w:ins w:id="42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30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Absolute value after shock – Gross solvency capital– Health disability - morbidity  risk – Medical expenses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increase of medical payments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31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8068371" w14:textId="77777777" w:rsidR="006E6E04" w:rsidRPr="0098574A" w:rsidRDefault="006E6E04" w:rsidP="000A44AC">
            <w:pPr>
              <w:spacing w:after="0" w:line="240" w:lineRule="auto"/>
              <w:rPr>
                <w:ins w:id="43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33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This is the gross capital charge (before the loss absorbing capacity of technical provisions) for health disability - morbidity risk – Medical expenses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– decrease of medical payments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</w:p>
          <w:p w14:paraId="2CED7ACA" w14:textId="77777777" w:rsidR="006E6E04" w:rsidRPr="0098574A" w:rsidRDefault="006E6E04" w:rsidP="000A44AC">
            <w:pPr>
              <w:spacing w:after="0" w:line="240" w:lineRule="auto"/>
              <w:rPr>
                <w:ins w:id="43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D8C7113" w14:textId="77777777" w:rsidR="006E6E04" w:rsidRPr="0098574A" w:rsidRDefault="006E6E04" w:rsidP="000A44AC">
            <w:pPr>
              <w:spacing w:after="0" w:line="240" w:lineRule="auto"/>
              <w:rPr>
                <w:ins w:id="43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36" w:author="Author">
              <w:r w:rsidRPr="00F00016">
                <w:rPr>
                  <w:rFonts w:ascii="Times New Roman" w:eastAsia="Times New Roman" w:hAnsi="Times New Roman" w:cs="Times New Roman"/>
                  <w:sz w:val="20"/>
                  <w:szCs w:val="20"/>
                  <w:highlight w:val="yellow"/>
                  <w:lang w:val="en-GB" w:eastAsia="es-ES"/>
                </w:rPr>
                <w:t>If R0030/C0010=1, this row should not be filled in.</w:t>
              </w:r>
            </w:ins>
          </w:p>
        </w:tc>
      </w:tr>
      <w:tr w:rsidR="006E6E04" w:rsidRPr="0098574A" w14:paraId="59D8881D" w14:textId="77777777" w:rsidTr="00704D75">
        <w:trPr>
          <w:trHeight w:val="1400"/>
          <w:ins w:id="437" w:author="Author"/>
          <w:trPrChange w:id="438" w:author="Author">
            <w:trPr>
              <w:gridAfter w:val="0"/>
              <w:wAfter w:w="811" w:type="dxa"/>
              <w:trHeight w:val="140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3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2AAB3DA" w14:textId="77777777" w:rsidR="006E6E04" w:rsidRPr="0098574A" w:rsidDel="001866A4" w:rsidRDefault="006E6E04" w:rsidP="000A44AC">
            <w:pPr>
              <w:spacing w:after="0" w:line="240" w:lineRule="auto"/>
              <w:rPr>
                <w:ins w:id="44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41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4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0/C0020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42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9C25961" w14:textId="77777777" w:rsidR="006E6E04" w:rsidRPr="0098574A" w:rsidRDefault="006E6E04" w:rsidP="000A44AC">
            <w:pPr>
              <w:spacing w:after="0" w:line="240" w:lineRule="auto"/>
              <w:rPr>
                <w:ins w:id="443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44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Initial absolute values before shock – Assets – Health disability - morbidity  risk – Income protection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45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FEBDE5E" w14:textId="77777777" w:rsidR="006E6E04" w:rsidRPr="0098574A" w:rsidRDefault="006E6E04" w:rsidP="000A44AC">
            <w:pPr>
              <w:spacing w:after="0" w:line="240" w:lineRule="auto"/>
              <w:rPr>
                <w:ins w:id="446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47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This is the absolute value of the assets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to health disability - morbidity risk – Income protection, before the shock.</w:t>
              </w:r>
            </w:ins>
          </w:p>
          <w:p w14:paraId="76BE9DDA" w14:textId="77777777" w:rsidR="006E6E04" w:rsidRPr="0098574A" w:rsidRDefault="006E6E04" w:rsidP="000A44AC">
            <w:pPr>
              <w:spacing w:after="0" w:line="240" w:lineRule="auto"/>
              <w:ind w:left="239"/>
              <w:rPr>
                <w:ins w:id="44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9BAAF02" w14:textId="77777777" w:rsidR="006E6E04" w:rsidRPr="0098574A" w:rsidRDefault="006E6E04" w:rsidP="000A44AC">
            <w:pPr>
              <w:spacing w:after="0" w:line="240" w:lineRule="auto"/>
              <w:rPr>
                <w:ins w:id="44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ins w:id="450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Recoverables</w:t>
              </w:r>
              <w:proofErr w:type="spellEnd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from reinsurance and SPVs shall not be included in this cell.</w:t>
              </w:r>
            </w:ins>
          </w:p>
        </w:tc>
      </w:tr>
      <w:tr w:rsidR="006E6E04" w:rsidRPr="0098574A" w14:paraId="2B989177" w14:textId="77777777" w:rsidTr="00704D75">
        <w:trPr>
          <w:trHeight w:val="1265"/>
          <w:ins w:id="451" w:author="Author"/>
          <w:trPrChange w:id="452" w:author="Author">
            <w:trPr>
              <w:gridAfter w:val="0"/>
              <w:wAfter w:w="811" w:type="dxa"/>
              <w:trHeight w:val="126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5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2EA96B3" w14:textId="77777777" w:rsidR="006E6E04" w:rsidRPr="0098574A" w:rsidDel="001866A4" w:rsidRDefault="006E6E04" w:rsidP="000A44AC">
            <w:pPr>
              <w:spacing w:after="0" w:line="240" w:lineRule="auto"/>
              <w:rPr>
                <w:ins w:id="45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55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4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0/C0030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56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CA44CE2" w14:textId="77777777" w:rsidR="006E6E04" w:rsidRPr="0098574A" w:rsidRDefault="006E6E04" w:rsidP="000A44AC">
            <w:pPr>
              <w:spacing w:after="0" w:line="240" w:lineRule="auto"/>
              <w:rPr>
                <w:ins w:id="45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58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Initial absolute values before shock – Liabilities – Health disability - morbidity  risk – Income protection   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59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6265D9C" w14:textId="77777777" w:rsidR="006E6E04" w:rsidRPr="0098574A" w:rsidRDefault="006E6E04" w:rsidP="000A44AC">
            <w:pPr>
              <w:spacing w:after="0" w:line="240" w:lineRule="auto"/>
              <w:rPr>
                <w:ins w:id="46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61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This is the absolute value of liabilities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to health disability – morbidity risk – Income protection charge, before the shock.</w:t>
              </w:r>
            </w:ins>
          </w:p>
          <w:p w14:paraId="28E1E58B" w14:textId="77777777" w:rsidR="006E6E04" w:rsidRPr="0098574A" w:rsidRDefault="006E6E04" w:rsidP="000A44AC">
            <w:pPr>
              <w:spacing w:after="0" w:line="240" w:lineRule="auto"/>
              <w:ind w:left="239"/>
              <w:rPr>
                <w:ins w:id="46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2FBDFD" w14:textId="77777777" w:rsidR="006E6E04" w:rsidRPr="0098574A" w:rsidRDefault="006E6E04" w:rsidP="000A44AC">
            <w:pPr>
              <w:spacing w:after="0" w:line="240" w:lineRule="auto"/>
              <w:rPr>
                <w:ins w:id="463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64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The amount of TP shall be net of reinsurance and SPV </w:t>
              </w:r>
              <w:proofErr w:type="spellStart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recoverables</w:t>
              </w:r>
              <w:proofErr w:type="spellEnd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</w:p>
        </w:tc>
      </w:tr>
      <w:tr w:rsidR="006E6E04" w:rsidRPr="0098574A" w14:paraId="23EFB597" w14:textId="77777777" w:rsidTr="00704D75">
        <w:trPr>
          <w:trHeight w:val="1538"/>
          <w:ins w:id="465" w:author="Author"/>
          <w:trPrChange w:id="466" w:author="Author">
            <w:trPr>
              <w:gridAfter w:val="0"/>
              <w:wAfter w:w="811" w:type="dxa"/>
              <w:trHeight w:val="153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6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7115421" w14:textId="77777777" w:rsidR="006E6E04" w:rsidRPr="0098574A" w:rsidDel="001866A4" w:rsidRDefault="006E6E04" w:rsidP="000A44AC">
            <w:pPr>
              <w:spacing w:after="0" w:line="240" w:lineRule="auto"/>
              <w:rPr>
                <w:ins w:id="46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69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4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0/C0040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70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0ED53DEC" w14:textId="77777777" w:rsidR="006E6E04" w:rsidRPr="0098574A" w:rsidRDefault="006E6E04" w:rsidP="000A44AC">
            <w:pPr>
              <w:spacing w:after="0" w:line="240" w:lineRule="auto"/>
              <w:rPr>
                <w:ins w:id="47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72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Absolute values after shock – Assets – Health disability - morbidity risk – Income protection  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73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5B54899" w14:textId="77777777" w:rsidR="006E6E04" w:rsidRPr="0098574A" w:rsidRDefault="006E6E04" w:rsidP="000A44AC">
            <w:pPr>
              <w:spacing w:after="0" w:line="240" w:lineRule="auto"/>
              <w:rPr>
                <w:ins w:id="47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75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This is the absolute value of the assets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to health disability – morbidity risk – Income protection charge, after the shock (i.e. as prescribed by standard formula).</w:t>
              </w:r>
            </w:ins>
          </w:p>
          <w:p w14:paraId="36AEE276" w14:textId="77777777" w:rsidR="006E6E04" w:rsidRPr="0098574A" w:rsidRDefault="006E6E04" w:rsidP="000A44AC">
            <w:pPr>
              <w:spacing w:after="0" w:line="240" w:lineRule="auto"/>
              <w:ind w:left="239"/>
              <w:rPr>
                <w:ins w:id="476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E328A47" w14:textId="77777777" w:rsidR="006E6E04" w:rsidRPr="0098574A" w:rsidRDefault="006E6E04" w:rsidP="000A44AC">
            <w:pPr>
              <w:spacing w:after="0" w:line="240" w:lineRule="auto"/>
              <w:rPr>
                <w:ins w:id="47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ins w:id="478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Recoverables</w:t>
              </w:r>
              <w:proofErr w:type="spellEnd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from reinsurance and SPVs shall not be included in this cell.</w:t>
              </w:r>
            </w:ins>
          </w:p>
        </w:tc>
      </w:tr>
      <w:tr w:rsidR="006E6E04" w:rsidRPr="0098574A" w14:paraId="341D9637" w14:textId="77777777" w:rsidTr="00704D75">
        <w:trPr>
          <w:trHeight w:val="1843"/>
          <w:ins w:id="479" w:author="Author"/>
          <w:trPrChange w:id="480" w:author="Author">
            <w:trPr>
              <w:gridAfter w:val="0"/>
              <w:wAfter w:w="811" w:type="dxa"/>
              <w:trHeight w:val="1843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8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E1615A2" w14:textId="77777777" w:rsidR="006E6E04" w:rsidRPr="0098574A" w:rsidDel="001866A4" w:rsidRDefault="006E6E04" w:rsidP="000A44AC">
            <w:pPr>
              <w:spacing w:after="0" w:line="240" w:lineRule="auto"/>
              <w:rPr>
                <w:ins w:id="48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83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4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0/C0050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84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048AF08" w14:textId="77777777" w:rsidR="006E6E04" w:rsidRPr="0098574A" w:rsidRDefault="006E6E04" w:rsidP="000A44AC">
            <w:pPr>
              <w:spacing w:after="0" w:line="240" w:lineRule="auto"/>
              <w:rPr>
                <w:ins w:id="48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86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Absolute values after shock – Liabilities (after the loss absorbing capacity of technical provisions) – Health disability - morbidity  risk – Income protection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87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F6FB52D" w14:textId="77777777" w:rsidR="006E6E04" w:rsidRPr="0098574A" w:rsidRDefault="006E6E04" w:rsidP="000A44AC">
            <w:pPr>
              <w:spacing w:after="0" w:line="240" w:lineRule="auto"/>
              <w:rPr>
                <w:ins w:id="48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89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This is the absolute value of liabilities (after the loss absorbing capacity of technical provisions) 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to health disability – morbidity risk – Income protection, after the shock (i.e. as prescribed by standard formula).</w:t>
              </w:r>
            </w:ins>
          </w:p>
          <w:p w14:paraId="6B864F25" w14:textId="77777777" w:rsidR="006E6E04" w:rsidRPr="0098574A" w:rsidRDefault="006E6E04" w:rsidP="000A44AC">
            <w:pPr>
              <w:spacing w:after="0" w:line="240" w:lineRule="auto"/>
              <w:ind w:left="239"/>
              <w:rPr>
                <w:ins w:id="49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972971" w14:textId="77777777" w:rsidR="006E6E04" w:rsidRPr="0098574A" w:rsidRDefault="006E6E04" w:rsidP="000A44AC">
            <w:pPr>
              <w:spacing w:after="0" w:line="240" w:lineRule="auto"/>
              <w:rPr>
                <w:ins w:id="491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92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The amount of TP shall be net of reinsurance and SPV </w:t>
              </w:r>
              <w:proofErr w:type="spellStart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recoverables</w:t>
              </w:r>
              <w:proofErr w:type="spellEnd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</w:p>
        </w:tc>
      </w:tr>
      <w:tr w:rsidR="006E6E04" w:rsidRPr="0098574A" w14:paraId="7D2562FA" w14:textId="77777777" w:rsidTr="00704D75">
        <w:trPr>
          <w:trHeight w:val="1729"/>
          <w:ins w:id="493" w:author="Author"/>
          <w:trPrChange w:id="494" w:author="Author">
            <w:trPr>
              <w:gridAfter w:val="0"/>
              <w:wAfter w:w="811" w:type="dxa"/>
              <w:trHeight w:val="1729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9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E187E5D" w14:textId="77777777" w:rsidR="006E6E04" w:rsidRPr="0098574A" w:rsidDel="001866A4" w:rsidRDefault="006E6E04" w:rsidP="000A44AC">
            <w:pPr>
              <w:spacing w:after="0" w:line="240" w:lineRule="auto"/>
              <w:rPr>
                <w:ins w:id="496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497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4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0/C0060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498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CB4B371" w14:textId="77777777" w:rsidR="006E6E04" w:rsidRPr="0098574A" w:rsidRDefault="006E6E04" w:rsidP="000A44AC">
            <w:pPr>
              <w:spacing w:after="0" w:line="240" w:lineRule="auto"/>
              <w:rPr>
                <w:ins w:id="49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500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Absolute value after shock – Net solvency capital requirements–Health disability - morbidity  risk – Income protection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01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B54C10D" w14:textId="77777777" w:rsidR="006E6E04" w:rsidRPr="0098574A" w:rsidRDefault="006E6E04" w:rsidP="000A44AC">
            <w:pPr>
              <w:spacing w:after="0" w:line="240" w:lineRule="auto"/>
              <w:rPr>
                <w:ins w:id="50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503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This is the net capital charge for health disability – morbidity risk – Income protection, after adjustment for the loss absorbing capacity of technical provisions. </w:t>
              </w:r>
            </w:ins>
          </w:p>
          <w:p w14:paraId="7D7F091A" w14:textId="77777777" w:rsidR="006E6E04" w:rsidRPr="0098574A" w:rsidRDefault="006E6E04" w:rsidP="000A44AC">
            <w:pPr>
              <w:spacing w:after="0" w:line="240" w:lineRule="auto"/>
              <w:ind w:left="239"/>
              <w:rPr>
                <w:ins w:id="50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D8D348B" w14:textId="77777777" w:rsidR="006E6E04" w:rsidRPr="0098574A" w:rsidRDefault="006E6E04" w:rsidP="000A44AC">
            <w:pPr>
              <w:spacing w:after="0" w:line="240" w:lineRule="auto"/>
              <w:rPr>
                <w:ins w:id="505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506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If R0040/C0010=1, this item represents net capital charge for health disability – morbidity risk – Income protection calculated using simplifications.</w:t>
              </w:r>
            </w:ins>
          </w:p>
        </w:tc>
      </w:tr>
      <w:tr w:rsidR="006E6E04" w:rsidRPr="0098574A" w14:paraId="1ED7D108" w14:textId="77777777" w:rsidTr="00704D75">
        <w:trPr>
          <w:trHeight w:val="1975"/>
          <w:ins w:id="507" w:author="Author"/>
          <w:trPrChange w:id="508" w:author="Author">
            <w:trPr>
              <w:gridAfter w:val="0"/>
              <w:wAfter w:w="811" w:type="dxa"/>
              <w:trHeight w:val="197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0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1E5310A6" w14:textId="77777777" w:rsidR="006E6E04" w:rsidRPr="0098574A" w:rsidDel="001866A4" w:rsidRDefault="006E6E04" w:rsidP="000A44AC">
            <w:pPr>
              <w:spacing w:after="0" w:line="240" w:lineRule="auto"/>
              <w:rPr>
                <w:ins w:id="51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511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4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0/C0070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12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3B2857F" w14:textId="77777777" w:rsidR="006E6E04" w:rsidRPr="0098574A" w:rsidRDefault="006E6E04" w:rsidP="000A44AC">
            <w:pPr>
              <w:spacing w:after="0" w:line="240" w:lineRule="auto"/>
              <w:rPr>
                <w:ins w:id="513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514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Absolute value after shock – Liabilities (before the loss absorbing capacity of technical provisions) – Health disability - morbidity risk – Income protection 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15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2B84722" w14:textId="77777777" w:rsidR="006E6E04" w:rsidRPr="0098574A" w:rsidRDefault="006E6E04" w:rsidP="000A44AC">
            <w:pPr>
              <w:spacing w:after="0" w:line="240" w:lineRule="auto"/>
              <w:rPr>
                <w:ins w:id="516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517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This is the absolute value of the liabilities (before the loss absorbing capacity of technical provisions) underlying health disability - morbidity risk – Income protection charge, after the shock (i.e. as prescribed by standard formula) as used to compute the risk.</w:t>
              </w:r>
            </w:ins>
          </w:p>
          <w:p w14:paraId="128DAFB5" w14:textId="77777777" w:rsidR="006E6E04" w:rsidRPr="0098574A" w:rsidRDefault="006E6E04" w:rsidP="000A44AC">
            <w:pPr>
              <w:spacing w:after="0" w:line="240" w:lineRule="auto"/>
              <w:rPr>
                <w:ins w:id="518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9A69C0" w14:textId="77777777" w:rsidR="006E6E04" w:rsidRPr="0098574A" w:rsidRDefault="006E6E04" w:rsidP="000A44AC">
            <w:pPr>
              <w:spacing w:after="0" w:line="240" w:lineRule="auto"/>
              <w:rPr>
                <w:ins w:id="519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520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The amount of TP shall be net of reinsurance and SPV </w:t>
              </w:r>
              <w:proofErr w:type="spellStart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recoverables</w:t>
              </w:r>
              <w:proofErr w:type="spellEnd"/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.</w:t>
              </w:r>
            </w:ins>
          </w:p>
        </w:tc>
      </w:tr>
      <w:tr w:rsidR="006E6E04" w:rsidRPr="0098574A" w14:paraId="448784A2" w14:textId="77777777" w:rsidTr="00704D75">
        <w:trPr>
          <w:trHeight w:val="1828"/>
          <w:ins w:id="521" w:author="Author"/>
          <w:trPrChange w:id="522" w:author="Author">
            <w:trPr>
              <w:gridAfter w:val="0"/>
              <w:wAfter w:w="811" w:type="dxa"/>
              <w:trHeight w:val="182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2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587AD10F" w14:textId="77777777" w:rsidR="006E6E04" w:rsidRPr="0098574A" w:rsidDel="001866A4" w:rsidRDefault="006E6E04" w:rsidP="000A44AC">
            <w:pPr>
              <w:spacing w:after="0" w:line="240" w:lineRule="auto"/>
              <w:rPr>
                <w:ins w:id="52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525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R03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4</w:t>
              </w:r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0/C0080</w:t>
              </w:r>
            </w:ins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26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AB30C47" w14:textId="77777777" w:rsidR="006E6E04" w:rsidRPr="0098574A" w:rsidRDefault="006E6E04" w:rsidP="000A44AC">
            <w:pPr>
              <w:spacing w:after="0" w:line="240" w:lineRule="auto"/>
              <w:rPr>
                <w:ins w:id="52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528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Absolute value after shock – Gross solvency capital– Health disability - morbidity  risk – Income protection</w:t>
              </w:r>
            </w:ins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29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41EB0C35" w14:textId="77777777" w:rsidR="006E6E04" w:rsidRPr="0098574A" w:rsidRDefault="006E6E04" w:rsidP="000A44AC">
            <w:pPr>
              <w:spacing w:after="0" w:line="240" w:lineRule="auto"/>
              <w:rPr>
                <w:ins w:id="53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531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This is the gross capital charge (before the loss absorbing capacity of technical provisions) for health disability - morbidity risk – Income protection.</w:t>
              </w:r>
            </w:ins>
          </w:p>
          <w:p w14:paraId="7140363A" w14:textId="77777777" w:rsidR="006E6E04" w:rsidRPr="0098574A" w:rsidRDefault="006E6E04" w:rsidP="000A44AC">
            <w:pPr>
              <w:spacing w:after="0" w:line="240" w:lineRule="auto"/>
              <w:ind w:left="239"/>
              <w:rPr>
                <w:ins w:id="53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76D3B44" w14:textId="77777777" w:rsidR="006E6E04" w:rsidRPr="0098574A" w:rsidRDefault="006E6E04" w:rsidP="000A44AC">
            <w:pPr>
              <w:spacing w:after="0" w:line="240" w:lineRule="auto"/>
              <w:rPr>
                <w:ins w:id="533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534" w:author="Author">
              <w:r w:rsidRPr="0098574A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If R0040/C0010=1, this item represents gross capital charge for health disability – morbidity risk – Income protection calculated using simplifications.</w:t>
              </w:r>
            </w:ins>
          </w:p>
        </w:tc>
      </w:tr>
      <w:tr w:rsidR="00D27ADE" w:rsidRPr="001454DF" w14:paraId="0F649C94" w14:textId="77777777" w:rsidTr="00704D75">
        <w:trPr>
          <w:trHeight w:val="1193"/>
          <w:trPrChange w:id="535" w:author="Author">
            <w:trPr>
              <w:trHeight w:val="1193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36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63B527BA" w14:textId="782EA51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R0400/C0060</w:t>
            </w:r>
          </w:p>
          <w:p w14:paraId="71D2A928" w14:textId="37C1E502" w:rsidR="00933052" w:rsidRPr="001454DF" w:rsidRDefault="0093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(C04)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7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9B06AB4" w14:textId="55B2A00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 SLT Health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38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FFA48F1" w14:textId="40B2AFD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overall net capital charge for SLT health lapse risk, after adjustment for the loss absorbing capacity of technical provisions</w:t>
            </w:r>
          </w:p>
          <w:p w14:paraId="7FCD1F50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7B373120" w14:textId="3804E195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582A5091" w14:textId="77777777" w:rsidTr="00704D75">
        <w:trPr>
          <w:trHeight w:val="1028"/>
          <w:trPrChange w:id="539" w:author="Author">
            <w:trPr>
              <w:trHeight w:val="102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40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0563B46" w14:textId="20F2C7C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R0400/C0080</w:t>
            </w:r>
          </w:p>
          <w:p w14:paraId="3473EBC5" w14:textId="772CC25F" w:rsidR="00933052" w:rsidRPr="001454DF" w:rsidRDefault="0093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(D04)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1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E28C06D" w14:textId="41F1884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SLT Health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  <w:tcPrChange w:id="542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C6B09F6" w14:textId="2AC7B94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overall gross capital charge (before the loss absorbing capacity for technical provisions) for SLT health lapse risk.</w:t>
            </w:r>
          </w:p>
          <w:p w14:paraId="1169FF9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  <w:p w14:paraId="2A7EA91C" w14:textId="410AB769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30463E67" w14:textId="77777777" w:rsidTr="00704D75">
        <w:trPr>
          <w:trHeight w:val="1080"/>
          <w:trPrChange w:id="543" w:author="Author">
            <w:trPr>
              <w:trHeight w:val="108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44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20577826" w14:textId="3326A88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R0410/C0020</w:t>
            </w:r>
          </w:p>
          <w:p w14:paraId="6CB120DC" w14:textId="2D233828" w:rsidR="00933052" w:rsidRPr="001454DF" w:rsidRDefault="0093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(A4)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5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246805F" w14:textId="6D1C029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SLT health lapse risk- risk of increase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46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B55B514" w14:textId="1D76915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547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48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an increase in lapse rates, before the shock. </w:t>
            </w:r>
          </w:p>
          <w:p w14:paraId="6210871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5B79E71" w14:textId="2F1AB05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7B023C7B" w14:textId="77777777" w:rsidTr="00704D75">
        <w:trPr>
          <w:trHeight w:val="1140"/>
          <w:trPrChange w:id="549" w:author="Author">
            <w:trPr>
              <w:trHeight w:val="114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50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4C580A3" w14:textId="4EF144B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R0410/C0030</w:t>
            </w:r>
          </w:p>
          <w:p w14:paraId="1CCF2007" w14:textId="047AB35D" w:rsidR="00933052" w:rsidRPr="001454DF" w:rsidRDefault="0093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(A4A)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1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10C7838" w14:textId="18E5F09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SLT health lapse risk – risk of increase in lapse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2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423E9B3" w14:textId="0EA23CD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ins w:id="553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54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an increase in lapse rates, before the shock.</w:t>
            </w:r>
          </w:p>
          <w:p w14:paraId="10C941F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66CE7B7" w14:textId="13F51EB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60B17906" w14:textId="77777777" w:rsidTr="00704D75">
        <w:trPr>
          <w:trHeight w:val="992"/>
          <w:trPrChange w:id="555" w:author="Author">
            <w:trPr>
              <w:trHeight w:val="992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56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792E2F11" w14:textId="7B1074D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R0410/C0040</w:t>
            </w:r>
          </w:p>
          <w:p w14:paraId="5DC3D048" w14:textId="0B8254F4" w:rsidR="00933052" w:rsidRPr="001454DF" w:rsidRDefault="0093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7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3C1A5484" w14:textId="415F4BA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SLT health lapse risk –risk of increase in lapse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58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5929172E" w14:textId="351F036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559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60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an increase in lapse rates after the shock (i.e. permanent increase in the rates of lapse).</w:t>
            </w:r>
          </w:p>
          <w:p w14:paraId="2DEB6AD9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B6EC2A0" w14:textId="232D4C0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  <w:p w14:paraId="61DC6F94" w14:textId="0CE22B3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 </w:t>
            </w:r>
          </w:p>
        </w:tc>
      </w:tr>
      <w:tr w:rsidR="00D27ADE" w:rsidRPr="001454DF" w14:paraId="1D1519CB" w14:textId="77777777" w:rsidTr="00704D75">
        <w:trPr>
          <w:trHeight w:val="1828"/>
          <w:trPrChange w:id="561" w:author="Author">
            <w:trPr>
              <w:trHeight w:val="182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PrChange w:id="562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</w:tcPrChange>
          </w:tcPr>
          <w:p w14:paraId="3A1095E0" w14:textId="66CB1B3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R0410/C0050</w:t>
            </w:r>
          </w:p>
          <w:p w14:paraId="75354AF3" w14:textId="5C2AEA8F" w:rsidR="00933052" w:rsidRPr="001454DF" w:rsidRDefault="0093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(B4A)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3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1889340E" w14:textId="67244D3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SLT health  lapse risk –risk of increase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564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629EC697" w14:textId="78611A1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(after the loss absorbing capacity of technical provisions) </w:t>
            </w:r>
            <w:ins w:id="565" w:author="Author">
              <w:r w:rsidR="006E6E04" w:rsidRP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66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an increase in lapse rates, after the shock (i.e. permanent increase of the rates of lapse).</w:t>
            </w:r>
          </w:p>
          <w:p w14:paraId="3DA9095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8D8D9F4" w14:textId="522E1CB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00356FF7" w14:textId="00ED584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0AB3C82D" w14:textId="77777777" w:rsidTr="00704D75">
        <w:trPr>
          <w:trHeight w:val="566"/>
          <w:trPrChange w:id="567" w:author="Author">
            <w:trPr>
              <w:trHeight w:val="566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68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D59D77D" w14:textId="738ECDE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R0410/C0060</w:t>
            </w:r>
          </w:p>
          <w:p w14:paraId="6D67E7FA" w14:textId="79496E97" w:rsidR="00933052" w:rsidRPr="001454DF" w:rsidRDefault="0093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(C4)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69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63B5EBA" w14:textId="72E89CF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SLT health lapse risk –risk of increase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70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EADD79D" w14:textId="071E86B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</w:t>
            </w:r>
            <w:del w:id="571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caital</w:delText>
              </w:r>
            </w:del>
            <w:ins w:id="572" w:author="Author">
              <w:r w:rsidR="006E6E04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capital</w:t>
              </w:r>
            </w:ins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charge for the risk of a permanent increase in lapse rates, after adjustment for the loss absorbing capacity of technical provisions.</w:t>
            </w:r>
          </w:p>
          <w:p w14:paraId="4E65C115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D05759" w14:textId="7784A2B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If R0050/C0010=1, this item represents net capital charge for a permanent increase in SLT health  lapse rates, calculated using simplified calculation for SLT health  lapse rate </w:t>
            </w:r>
          </w:p>
        </w:tc>
      </w:tr>
      <w:tr w:rsidR="00D27ADE" w:rsidRPr="001454DF" w14:paraId="1DEF6718" w14:textId="77777777" w:rsidTr="00704D75">
        <w:trPr>
          <w:trHeight w:val="1917"/>
          <w:trPrChange w:id="573" w:author="Author">
            <w:trPr>
              <w:trHeight w:val="1917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74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B82908F" w14:textId="7D557EF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R0410/C0070</w:t>
            </w:r>
          </w:p>
          <w:p w14:paraId="03C20B5A" w14:textId="77195ECC" w:rsidR="00933052" w:rsidRPr="001454DF" w:rsidRDefault="0093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(B4B)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75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63A3ADC" w14:textId="01E9A9F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Liabilities (before the loss absorbing capacity of technical provisions) – Health lapse risk – risk of increase in lapse</w:t>
            </w:r>
            <w:del w:id="576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 lapse</w:delText>
              </w:r>
            </w:del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77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2F0E87B" w14:textId="004ADE8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(before the loss absorbing capacity of technical provisions) underlying the risk of a permanent increase in lapse rates, after the shock (permanent increase in lapse rates) as used to compute the risk.</w:t>
            </w:r>
          </w:p>
          <w:p w14:paraId="4E105F5D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F13995E" w14:textId="53485D7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</w:tc>
      </w:tr>
      <w:tr w:rsidR="00D27ADE" w:rsidRPr="001454DF" w14:paraId="5D617B85" w14:textId="77777777" w:rsidTr="00704D75">
        <w:trPr>
          <w:trHeight w:val="1686"/>
          <w:trPrChange w:id="578" w:author="Author">
            <w:trPr>
              <w:trHeight w:val="1686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7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4B24AD0" w14:textId="479AC77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R0410/C0080</w:t>
            </w:r>
          </w:p>
          <w:p w14:paraId="60567BA3" w14:textId="25D895BC" w:rsidR="00933052" w:rsidRPr="001454DF" w:rsidRDefault="0093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(D4)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80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0D20017" w14:textId="0B9C3E5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SLT health lapse risk –risk of increase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81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35A776E" w14:textId="3335B5E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(excluding the loss absorbing capacity for technical provisions)   for the risk of a permanent increase in lapse rates.</w:t>
            </w:r>
          </w:p>
          <w:p w14:paraId="00A48138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419D086" w14:textId="12A5A2E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R0050/C0010=1, this item represents gross capital charge for a permanent increase in lapse rates, calculated using simplified calculation for SLT health lapse rate.</w:t>
            </w:r>
          </w:p>
        </w:tc>
      </w:tr>
      <w:tr w:rsidR="00D27ADE" w:rsidRPr="001454DF" w14:paraId="004BBD43" w14:textId="77777777" w:rsidTr="00704D75">
        <w:trPr>
          <w:trHeight w:val="1005"/>
          <w:trPrChange w:id="582" w:author="Author">
            <w:trPr>
              <w:trHeight w:val="100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8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A226216" w14:textId="5281881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R0420/C0020</w:t>
            </w:r>
          </w:p>
          <w:p w14:paraId="539F1429" w14:textId="7A12295C" w:rsidR="00E77EFE" w:rsidRPr="001454DF" w:rsidRDefault="00E7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(A5)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84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8D55565" w14:textId="4E4EEC8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SLT health lapse risk- risk of decrease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8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BCA11C4" w14:textId="77357A9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586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87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 permanent decrease in lapse rates, before the shock. </w:t>
            </w:r>
          </w:p>
          <w:p w14:paraId="32185DA7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B39B7C4" w14:textId="6BCD9426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0DB55104" w14:textId="77777777" w:rsidTr="00704D75">
        <w:trPr>
          <w:trHeight w:val="283"/>
          <w:trPrChange w:id="588" w:author="Author">
            <w:trPr>
              <w:trHeight w:val="283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8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56EEBE6" w14:textId="67DF690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R0420/C0030</w:t>
            </w:r>
          </w:p>
          <w:p w14:paraId="7B0BEF23" w14:textId="19531922" w:rsidR="00E77EFE" w:rsidRPr="001454DF" w:rsidRDefault="00E7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(A5A)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90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3E21A50" w14:textId="00CE2F0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SLT health lapse risk – risk of decrease in lapse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91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EBC32EC" w14:textId="7569A78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ins w:id="592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93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 permanent decrease in lapse rates, before the shock. </w:t>
            </w:r>
          </w:p>
          <w:p w14:paraId="100BC94A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41827A2" w14:textId="04FA43E8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0EE57239" w14:textId="77777777" w:rsidTr="00704D75">
        <w:trPr>
          <w:trHeight w:val="1492"/>
          <w:trPrChange w:id="594" w:author="Author">
            <w:trPr>
              <w:trHeight w:val="1492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59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8C1B59A" w14:textId="290C652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R0420/C0040</w:t>
            </w:r>
          </w:p>
          <w:p w14:paraId="56E73C74" w14:textId="13CC6887" w:rsidR="00E77EFE" w:rsidRPr="001454DF" w:rsidRDefault="00E7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</w:t>
            </w:r>
            <w:r w:rsidR="009B2FC7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B5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96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0070C7B" w14:textId="5B92750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SLT health lapse risk –risk of decrease in lapse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597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9767219" w14:textId="06673A8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598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599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 permanent decrease in lapse rates, after the shock (i.e. permanent decrease in the rates of lapse). </w:t>
            </w:r>
          </w:p>
          <w:p w14:paraId="48B976C2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003F164" w14:textId="0529702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  <w:p w14:paraId="7250554D" w14:textId="21AA1055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582AD20C" w14:textId="77777777" w:rsidTr="00704D75">
        <w:trPr>
          <w:trHeight w:val="1828"/>
          <w:trPrChange w:id="600" w:author="Author">
            <w:trPr>
              <w:trHeight w:val="182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0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F6A04E4" w14:textId="2920344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R0420/C0050</w:t>
            </w:r>
          </w:p>
          <w:p w14:paraId="72C6586D" w14:textId="705A716C" w:rsidR="009B2FC7" w:rsidRPr="001454DF" w:rsidRDefault="009B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(B5A)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02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E3B4E53" w14:textId="408E384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SLT health lapse risk –risk of decrease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0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438A265" w14:textId="3BED74B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(after the loss absorbing capacity of technical provisions) </w:t>
            </w:r>
            <w:ins w:id="604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05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 permanent decrease in lapse rates, after the shock (i.e. permanent decrease of the rates of lapse). </w:t>
            </w:r>
          </w:p>
          <w:p w14:paraId="2F35E397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BBAA0CF" w14:textId="7F05159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11B7EDCF" w14:textId="302C3B4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3C95C739" w14:textId="77777777" w:rsidTr="00704D75">
        <w:trPr>
          <w:trHeight w:val="1711"/>
          <w:trPrChange w:id="606" w:author="Author">
            <w:trPr>
              <w:trHeight w:val="1711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0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081BC47" w14:textId="6F4E0B7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R0420/C0060</w:t>
            </w:r>
          </w:p>
          <w:p w14:paraId="00E70D26" w14:textId="7BCB183C" w:rsidR="009B2FC7" w:rsidRPr="001454DF" w:rsidRDefault="009B2F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(C5)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08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AF00C86" w14:textId="092A9F1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requirement– SLT health lapse risk –risk of decrease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0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61D407B" w14:textId="4325B4A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the risk of a permanent decrease in lapse rates, after adjustment for the loss absorbing capacity of technical provisions. </w:t>
            </w:r>
          </w:p>
          <w:p w14:paraId="4B3F7EC8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5335021" w14:textId="510FFCED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R0050/C0010=1, this item represents net capital charge for a permanent decrease in SLT health rates, calculated using simplified calculation for SLT health lapse rate</w:t>
            </w:r>
          </w:p>
        </w:tc>
      </w:tr>
      <w:tr w:rsidR="00D27ADE" w:rsidRPr="001454DF" w14:paraId="46EB5579" w14:textId="77777777" w:rsidTr="00704D75">
        <w:trPr>
          <w:trHeight w:val="1604"/>
          <w:trPrChange w:id="610" w:author="Author">
            <w:trPr>
              <w:trHeight w:val="1604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1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843E6D5" w14:textId="6D66E451" w:rsidR="00D27ADE" w:rsidRPr="001454DF" w:rsidRDefault="003D02D1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</w:t>
            </w:r>
            <w:r w:rsidR="001B5D29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/C0070</w:t>
            </w:r>
          </w:p>
          <w:p w14:paraId="1E83037F" w14:textId="6423F974" w:rsidR="001B5D29" w:rsidRPr="001454DF" w:rsidRDefault="001B5D29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(B5B)</w:t>
            </w:r>
          </w:p>
          <w:p w14:paraId="5908A940" w14:textId="249F9ECA" w:rsidR="001B5D29" w:rsidRPr="001454DF" w:rsidRDefault="001B5D29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12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C51EA65" w14:textId="796AADF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Liabilities (before the loss absorbing capacity of technical provisions) – </w:t>
            </w:r>
            <w:r w:rsidR="001B5D29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SLT health lapse risk –risk of decrease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1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D99FEFB" w14:textId="4D463DD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</w:t>
            </w:r>
            <w:ins w:id="614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15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 permanent decrease in lapse rates, after the shock (permanent decrease in lapse rates).</w:t>
            </w:r>
          </w:p>
          <w:p w14:paraId="7F8ABF24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7D7B84E" w14:textId="3A324C5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9C648FF" w14:textId="310AFDF6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548B901A" w14:textId="77777777" w:rsidTr="00704D75">
        <w:trPr>
          <w:trHeight w:val="1820"/>
          <w:trPrChange w:id="616" w:author="Author">
            <w:trPr>
              <w:trHeight w:val="182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1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74BF5EC" w14:textId="77777777" w:rsidR="001B5D29" w:rsidRPr="001454DF" w:rsidRDefault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R0420/C0080</w:t>
            </w:r>
          </w:p>
          <w:p w14:paraId="4D3AE018" w14:textId="68264070" w:rsidR="00D27ADE" w:rsidRPr="001454DF" w:rsidRDefault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</w:t>
            </w:r>
            <w:r w:rsidR="00D27ADE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18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6B3CA17" w14:textId="04B3E95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</w:t>
            </w:r>
            <w:r w:rsidR="001B5D29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SLT health lapse risk – risk of decrease in lapse</w:t>
            </w:r>
            <w:r w:rsidR="001B5D29" w:rsidRPr="001454DF" w:rsidDel="00563E7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SLT health lapse risk –risk of decrease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1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A5CB83D" w14:textId="2627015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(before the loss absorbing capacity for technical provisions) for the risk of a permanent decrease in lapse rates </w:t>
            </w:r>
          </w:p>
          <w:p w14:paraId="7214B481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0DF60A6" w14:textId="75016349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R0050/C0010=1, this item represents gross capital charge for a permanent decrease in SLT health rates, calculated using simplified calculation for SLT health lapse rate</w:t>
            </w:r>
            <w:r w:rsidR="00B12DDC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7F0F9128" w14:textId="77777777" w:rsidTr="00704D75">
        <w:trPr>
          <w:trHeight w:val="855"/>
          <w:trPrChange w:id="620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2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6443C44" w14:textId="4901A81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R0430/C0020</w:t>
            </w:r>
          </w:p>
          <w:p w14:paraId="1BE12B28" w14:textId="6139BD72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(A6)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22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8414E76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SLT health lapse risk- mass lapse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2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0E5A590" w14:textId="1F5FE3C6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624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25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mass lapse risk, before the shock. </w:t>
            </w:r>
          </w:p>
          <w:p w14:paraId="550D2E39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C6BCFCB" w14:textId="75B32149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55DDDBC7" w14:textId="77777777" w:rsidTr="00704D75">
        <w:trPr>
          <w:trHeight w:val="855"/>
          <w:trPrChange w:id="626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2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B461628" w14:textId="7BB6E8B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R0430/C0030</w:t>
            </w:r>
          </w:p>
          <w:p w14:paraId="7B61D2CC" w14:textId="7CF5C6F3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(A6A)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28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2E0C648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SLT health lapse risk –mass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2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7CD6596" w14:textId="102186EF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ins w:id="630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31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mass lapse risk, before the shock. </w:t>
            </w:r>
          </w:p>
          <w:p w14:paraId="5DBEFF7C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423A0D5" w14:textId="035C29A4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7A9D5740" w14:textId="77777777" w:rsidTr="00704D75">
        <w:trPr>
          <w:trHeight w:val="855"/>
          <w:trPrChange w:id="632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3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32725B1" w14:textId="6FB1417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R0430/C0040</w:t>
            </w:r>
          </w:p>
          <w:p w14:paraId="4C2EFC25" w14:textId="7A73D1D8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(B6)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34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18BF8E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SLT health lapse risk – mass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3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410F2E4" w14:textId="17399B7D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636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37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ass lapse risk, after the shock.</w:t>
            </w:r>
          </w:p>
          <w:p w14:paraId="4942FAF5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1D95BA3" w14:textId="29A252A9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362C4ED9" w14:textId="77777777" w:rsidTr="00704D75">
        <w:trPr>
          <w:trHeight w:val="1515"/>
          <w:trPrChange w:id="638" w:author="Author">
            <w:trPr>
              <w:trHeight w:val="151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3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5DF1FA0" w14:textId="34A589B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R0430/C0050</w:t>
            </w:r>
          </w:p>
          <w:p w14:paraId="70CF9CDC" w14:textId="5C350B92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(B6A)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40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7C18750" w14:textId="4D9FE93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provisions) – SLT health lapse risk – mass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41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1B63A25" w14:textId="7AA45B6B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ins w:id="642" w:author="Author">
              <w:r w:rsidR="006E6E04" w:rsidRP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43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mass lapse risk, after the shock. </w:t>
            </w:r>
          </w:p>
          <w:p w14:paraId="46E14E72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670F324" w14:textId="4C8B3D50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24F47F33" w14:textId="77777777" w:rsidTr="00704D75">
        <w:trPr>
          <w:trHeight w:val="1129"/>
          <w:trPrChange w:id="644" w:author="Author">
            <w:trPr>
              <w:trHeight w:val="1129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4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20180CA" w14:textId="7583731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R0430/C0060</w:t>
            </w:r>
          </w:p>
          <w:p w14:paraId="1A422C29" w14:textId="3F93F90B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(C6)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46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7A4D857" w14:textId="4EE315E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 SLT health lapse risk – mass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47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A0C6B55" w14:textId="78CBB241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SLT health lapse risk - mass lapse risk, after adjustment for the loss absorbing capacity of technical provisions. </w:t>
            </w:r>
          </w:p>
          <w:p w14:paraId="197E5ABF" w14:textId="39824D11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4AE9B5" w14:textId="47E3D098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1A938460" w14:textId="77777777" w:rsidTr="00704D75">
        <w:trPr>
          <w:trHeight w:val="285"/>
          <w:trPrChange w:id="648" w:author="Author">
            <w:trPr>
              <w:trHeight w:val="285"/>
            </w:trPr>
          </w:trPrChange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49" w:author="Author">
              <w:tcPr>
                <w:tcW w:w="163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73D83C0" w14:textId="158E048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R0430/C0070</w:t>
            </w:r>
          </w:p>
          <w:p w14:paraId="1C3BCF9D" w14:textId="1BEABB86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(B6B)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50" w:author="Author">
              <w:tcPr>
                <w:tcW w:w="2531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D98712F" w14:textId="04500B0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Liabilities (before the loss absorbing capacity of technical provisions) – Health lapse risk – mass lapse risk 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51" w:author="Author">
              <w:tcPr>
                <w:tcW w:w="5297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4BC0500" w14:textId="4633C338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</w:t>
            </w:r>
            <w:ins w:id="652" w:author="Author">
              <w:r w:rsidR="006E6E04" w:rsidRP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53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mass lapse risk, after the shock.</w:t>
            </w:r>
          </w:p>
          <w:p w14:paraId="0C1889CD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C3AE5ED" w14:textId="246B24D0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60B7F19B" w14:textId="77777777" w:rsidTr="00704D75">
        <w:trPr>
          <w:trHeight w:val="600"/>
          <w:trPrChange w:id="654" w:author="Author">
            <w:trPr>
              <w:trHeight w:val="600"/>
            </w:trPr>
          </w:trPrChange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655" w:author="Author">
              <w:tcPr>
                <w:tcW w:w="1630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284A1119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656" w:author="Author">
              <w:tcPr>
                <w:tcW w:w="2531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3C7EA4BA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657" w:author="Author">
              <w:tcPr>
                <w:tcW w:w="529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618259B2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30190B30" w14:textId="77777777" w:rsidTr="00704D75">
        <w:trPr>
          <w:trHeight w:val="1150"/>
          <w:trPrChange w:id="658" w:author="Author">
            <w:trPr>
              <w:trHeight w:val="115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5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7EA8881" w14:textId="0AA5F80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R0430/C0080</w:t>
            </w:r>
          </w:p>
          <w:p w14:paraId="2184B8F0" w14:textId="3E37173B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(D6)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60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BB797DD" w14:textId="4CF5936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SLT health lapse risk – mass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61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B0EB57C" w14:textId="1AEA5722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(excluding the loss absorbing capacity for technical provisions)   for SLT health lapse risk - mass lapse risk.</w:t>
            </w:r>
          </w:p>
          <w:p w14:paraId="530CE0CD" w14:textId="5BD39D01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247B297E" w14:textId="77777777" w:rsidTr="00704D75">
        <w:trPr>
          <w:trHeight w:val="855"/>
          <w:trPrChange w:id="662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6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55DF50B" w14:textId="53D1621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R0500/C0020</w:t>
            </w:r>
          </w:p>
          <w:p w14:paraId="528C589B" w14:textId="308EAED8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(A7)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64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D3013F0" w14:textId="22AC832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Health expense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6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349E613" w14:textId="7086640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666" w:author="Author">
              <w:r w:rsidR="006E6E04" w:rsidRP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67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expense risk, before the shock. </w:t>
            </w:r>
          </w:p>
          <w:p w14:paraId="550C481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879D206" w14:textId="53363E0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529F539B" w14:textId="77777777" w:rsidTr="00704D75">
        <w:trPr>
          <w:trHeight w:val="855"/>
          <w:trPrChange w:id="668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69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D4DB62C" w14:textId="773760A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R0500/C0030</w:t>
            </w:r>
          </w:p>
          <w:p w14:paraId="13BAEADD" w14:textId="140B08C8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(A7A)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70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4D0D6C3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 Health expense  risk  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71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D7000E7" w14:textId="11306F7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ins w:id="672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73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expense risk, before the shock. </w:t>
            </w:r>
          </w:p>
          <w:p w14:paraId="0CDF606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CBAC56" w14:textId="7081477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325E41EC" w14:textId="77777777" w:rsidTr="00704D75">
        <w:trPr>
          <w:trHeight w:val="765"/>
          <w:trPrChange w:id="674" w:author="Author">
            <w:trPr>
              <w:trHeight w:val="765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75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1D3E1C7" w14:textId="54C22DB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R0500/C0040</w:t>
            </w:r>
          </w:p>
          <w:p w14:paraId="6FB7A8C9" w14:textId="360F8303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(B7)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76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3D32C77" w14:textId="386046F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Health expense  risk 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  <w:tcPrChange w:id="677" w:author="Author">
              <w:tcPr>
                <w:tcW w:w="5297" w:type="dxa"/>
                <w:gridSpan w:val="2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2F63156" w14:textId="2451CF9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678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79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expense risk, after the shock.</w:t>
            </w:r>
          </w:p>
          <w:p w14:paraId="4DB40DFA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75DBE68" w14:textId="0F8909B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684ACA32" w14:textId="77777777" w:rsidTr="00704D75">
        <w:trPr>
          <w:trHeight w:val="1260"/>
          <w:trPrChange w:id="680" w:author="Author">
            <w:trPr>
              <w:trHeight w:val="1260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81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E7D9F1E" w14:textId="0935812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R0500/C0050</w:t>
            </w:r>
          </w:p>
          <w:p w14:paraId="204693CD" w14:textId="36BE2E7A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(B7A)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82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EA0D1E6" w14:textId="64A9092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provisions) – Health expense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8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AA0C04F" w14:textId="440547B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ins w:id="684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85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expense risk, after the shock.</w:t>
            </w:r>
          </w:p>
          <w:p w14:paraId="013086D4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AA147C3" w14:textId="3DB12AB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5D7C6E10" w14:textId="77777777" w:rsidTr="00704D75">
        <w:trPr>
          <w:trHeight w:val="1634"/>
          <w:trPrChange w:id="686" w:author="Author">
            <w:trPr>
              <w:trHeight w:val="1634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8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071C32A" w14:textId="64D628C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</w:t>
            </w:r>
            <w:r w:rsidR="00B12DDC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60</w:t>
            </w:r>
          </w:p>
          <w:p w14:paraId="494839B9" w14:textId="19D143AF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</w:t>
            </w:r>
            <w:r w:rsidR="0062732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C7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)</w:t>
            </w:r>
          </w:p>
          <w:p w14:paraId="61BC0B47" w14:textId="77777777" w:rsidR="00B12DDC" w:rsidRPr="001454DF" w:rsidRDefault="00B12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88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6098FD1" w14:textId="4EFAF91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  Health expense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89" w:author="Author">
              <w:tcPr>
                <w:tcW w:w="52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7DF036B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expense risk, after adjustment for the loss absorbing capacity of technical provisions. </w:t>
            </w:r>
          </w:p>
          <w:p w14:paraId="0192E615" w14:textId="1A0C1EF1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6AB878F" w14:textId="383292C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R0060/C0010=1, this item represents net capital charge for health expense risk calculated using simplified calculations.</w:t>
            </w:r>
            <w:r w:rsidRPr="001454DF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D27ADE" w:rsidRPr="001454DF" w14:paraId="4CAE7632" w14:textId="77777777" w:rsidTr="00704D75">
        <w:trPr>
          <w:trHeight w:val="690"/>
          <w:trPrChange w:id="690" w:author="Author">
            <w:trPr>
              <w:trHeight w:val="69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9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8588AB7" w14:textId="3287C8C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R0500/C0070</w:t>
            </w:r>
          </w:p>
          <w:p w14:paraId="2F48B35B" w14:textId="744E5CEB" w:rsidR="0062732B" w:rsidRPr="001454DF" w:rsidRDefault="006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(B7B)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92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31565EE" w14:textId="1E2F2C3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Liabilities (before the loss absorbing capacity of technical provisions) – Health expense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9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0BF7A34" w14:textId="0FC0EB5E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</w:t>
            </w:r>
            <w:ins w:id="694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695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expense risk charge, after the shock.</w:t>
            </w:r>
          </w:p>
          <w:p w14:paraId="4CF8C3A1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6F413F5" w14:textId="7E75D37F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79CEB864" w14:textId="77777777" w:rsidTr="00704D75">
        <w:trPr>
          <w:trHeight w:val="1413"/>
          <w:trPrChange w:id="696" w:author="Author">
            <w:trPr>
              <w:trHeight w:val="1413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69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5A789D4" w14:textId="7CF0A23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R0500/C0080</w:t>
            </w:r>
          </w:p>
          <w:p w14:paraId="41AF6E5C" w14:textId="30056B90" w:rsidR="0062732B" w:rsidRPr="001454DF" w:rsidRDefault="006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(D7)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98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2298BEE" w14:textId="3F4BA86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Health expense risk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69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EE9D380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(excluding the loss absorbing capacity of technical provisions) for health expense risk.</w:t>
            </w:r>
          </w:p>
          <w:p w14:paraId="3B638528" w14:textId="54892EBE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76FDF19" w14:textId="7FC6030F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R0060/C0010=1, this item represents gross capital charge for health expense risk calculated using simplified calculations.</w:t>
            </w:r>
            <w:r w:rsidRPr="001454DF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D27ADE" w:rsidRPr="001454DF" w14:paraId="19742C91" w14:textId="77777777" w:rsidTr="00704D75">
        <w:trPr>
          <w:trHeight w:val="855"/>
          <w:trPrChange w:id="700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0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ADF6FAC" w14:textId="716305B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R0600/C0020</w:t>
            </w:r>
          </w:p>
          <w:p w14:paraId="5812005B" w14:textId="48CC103F" w:rsidR="0062732B" w:rsidRPr="001454DF" w:rsidRDefault="006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(A8)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02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5A48F54" w14:textId="7EDFA80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Health revision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0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74749F1" w14:textId="0F42CD13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704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705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revision risk, before the shock.</w:t>
            </w:r>
          </w:p>
          <w:p w14:paraId="18FDC41B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1B7569" w14:textId="5A59080A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 </w:t>
            </w:r>
          </w:p>
        </w:tc>
      </w:tr>
      <w:tr w:rsidR="00D27ADE" w:rsidRPr="001454DF" w14:paraId="331D1336" w14:textId="77777777" w:rsidTr="00704D75">
        <w:trPr>
          <w:trHeight w:val="855"/>
          <w:trPrChange w:id="706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0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2BBC27E" w14:textId="7484213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R0600/C0030</w:t>
            </w:r>
          </w:p>
          <w:p w14:paraId="7EF4C8EA" w14:textId="28781A3B" w:rsidR="0062732B" w:rsidRPr="001454DF" w:rsidRDefault="006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(A8A)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08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FCCC0B5" w14:textId="0BFA979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–Health revision risk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0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93FB171" w14:textId="00A55146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ins w:id="710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711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revision risk charge, before the shock. </w:t>
            </w:r>
          </w:p>
          <w:p w14:paraId="6B86EABB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09916F" w14:textId="31E7E7FE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57304017" w14:textId="77777777" w:rsidTr="00704D75">
        <w:trPr>
          <w:trHeight w:val="855"/>
          <w:trPrChange w:id="712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1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DC50B1D" w14:textId="7167C07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R0600/C0040</w:t>
            </w:r>
          </w:p>
          <w:p w14:paraId="3D2E0E03" w14:textId="1B4828E9" w:rsidR="0062732B" w:rsidRPr="001454DF" w:rsidRDefault="006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14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ADC50DF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Health revision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1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496455F" w14:textId="6086A844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716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717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revision risk, after the shock.</w:t>
            </w:r>
          </w:p>
          <w:p w14:paraId="1AB8CC32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117554C" w14:textId="3E7E5582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2400173C" w14:textId="77777777" w:rsidTr="00704D75">
        <w:trPr>
          <w:trHeight w:val="285"/>
          <w:trPrChange w:id="718" w:author="Author">
            <w:trPr>
              <w:trHeight w:val="285"/>
            </w:trPr>
          </w:trPrChange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19" w:author="Author">
              <w:tcPr>
                <w:tcW w:w="163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AAF14D5" w14:textId="3D589AA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R0600/C0050</w:t>
            </w:r>
          </w:p>
          <w:p w14:paraId="67895709" w14:textId="13B159E9" w:rsidR="0062732B" w:rsidRPr="001454DF" w:rsidRDefault="006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(B8A)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20" w:author="Author">
              <w:tcPr>
                <w:tcW w:w="2531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ADCEC02" w14:textId="0B30D88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Health revision risk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21" w:author="Author">
              <w:tcPr>
                <w:tcW w:w="5297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8BBD005" w14:textId="69DDCEBE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ins w:id="722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723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revision risk, after the shock.</w:t>
            </w:r>
          </w:p>
          <w:p w14:paraId="44942914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856C63F" w14:textId="02F8BF62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6CBD669B" w14:textId="77777777" w:rsidTr="00704D75">
        <w:trPr>
          <w:trHeight w:val="285"/>
          <w:trPrChange w:id="724" w:author="Author">
            <w:trPr>
              <w:trHeight w:val="285"/>
            </w:trPr>
          </w:trPrChange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25" w:author="Author">
              <w:tcPr>
                <w:tcW w:w="1630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288230D" w14:textId="48281400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26" w:author="Author">
              <w:tcPr>
                <w:tcW w:w="2531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BB583CA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27" w:author="Author">
              <w:tcPr>
                <w:tcW w:w="529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6D8D9C98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64C68BA9" w14:textId="77777777" w:rsidTr="00704D75">
        <w:trPr>
          <w:trHeight w:val="750"/>
          <w:trPrChange w:id="728" w:author="Author">
            <w:trPr>
              <w:trHeight w:val="750"/>
            </w:trPr>
          </w:trPrChange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29" w:author="Author">
              <w:tcPr>
                <w:tcW w:w="1630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9163E06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30" w:author="Author">
              <w:tcPr>
                <w:tcW w:w="2531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5562D7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31" w:author="Author">
              <w:tcPr>
                <w:tcW w:w="529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761A29E7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3CA6EEBA" w14:textId="77777777" w:rsidTr="00704D75">
        <w:trPr>
          <w:trHeight w:val="1090"/>
          <w:trPrChange w:id="732" w:author="Author">
            <w:trPr>
              <w:trHeight w:val="109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3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5D7BBE1" w14:textId="6120B93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R0600/C0060</w:t>
            </w:r>
          </w:p>
          <w:p w14:paraId="514D2436" w14:textId="25D09642" w:rsidR="0062732B" w:rsidRPr="001454DF" w:rsidRDefault="006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(C8)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34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7730C47" w14:textId="43A464E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Pr="001454DF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–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requirements– Health revision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3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3AABF68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revision risk, after adjustment for the loss absorbing capacity of technical provisions. </w:t>
            </w:r>
          </w:p>
          <w:p w14:paraId="31B9B6CF" w14:textId="71B46A3A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544F8B2A" w14:textId="77777777" w:rsidTr="00704D75">
        <w:trPr>
          <w:trHeight w:val="855"/>
          <w:trPrChange w:id="736" w:author="Author">
            <w:trPr>
              <w:trHeight w:val="85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3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1138EBA" w14:textId="3955D41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R0600/C0070</w:t>
            </w:r>
          </w:p>
          <w:p w14:paraId="0C6E2638" w14:textId="4BB421AA" w:rsidR="0062732B" w:rsidRPr="001454DF" w:rsidRDefault="006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(B8B)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38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8BCFA32" w14:textId="2CB6FAF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Liabilities (before the loss absorbing capacity of technical provisions) – Health revision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3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BD2C149" w14:textId="323CA28C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</w:t>
            </w:r>
            <w:ins w:id="740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741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revision risk charge, after the shock (i.e. as prescribed by standard formula, a % increase in the annual amount payable for annuities exposed to revision risk).</w:t>
            </w:r>
          </w:p>
          <w:p w14:paraId="7F4DC737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D757CA" w14:textId="65E07493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53135C54" w14:textId="77777777" w:rsidTr="00704D75">
        <w:trPr>
          <w:trHeight w:val="835"/>
          <w:trPrChange w:id="742" w:author="Author">
            <w:trPr>
              <w:trHeight w:val="83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4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499B2B3" w14:textId="71F7DAA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R0600/C0080</w:t>
            </w:r>
          </w:p>
          <w:p w14:paraId="56FEA760" w14:textId="39D57245" w:rsidR="0062732B" w:rsidRPr="001454DF" w:rsidRDefault="006273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(D8)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44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267F282" w14:textId="4C8D467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Health revision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4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8CF1687" w14:textId="62D5037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revision risk.</w:t>
            </w:r>
          </w:p>
          <w:p w14:paraId="6BA026D0" w14:textId="20F1F971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DAEB99C" w14:textId="799FB4AA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0AC65A3D" w14:textId="77777777" w:rsidTr="00704D75">
        <w:trPr>
          <w:trHeight w:val="1899"/>
          <w:trPrChange w:id="746" w:author="Author">
            <w:trPr>
              <w:trHeight w:val="1899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4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5821477" w14:textId="5D731A4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R0700/C0060</w:t>
            </w:r>
          </w:p>
          <w:p w14:paraId="56C4D3D6" w14:textId="7B682775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(C9)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48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7FFA191" w14:textId="23C31DD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SLT health underwriting risk module - Net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4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4E615F1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SLT health underwriting risk module as a result of the aggregation of the net capital requirements (after adjustment for the loss absorbing capacity of technical provisions) of the single risk sub-modules.</w:t>
            </w:r>
          </w:p>
          <w:p w14:paraId="09E45F00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E108252" w14:textId="3F4A6E58" w:rsidR="00135738" w:rsidRPr="001454DF" w:rsidRDefault="00135738" w:rsidP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E11A54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if they reduce the capital requirement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0EBD2F25" w14:textId="015BFBF4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138033EF" w14:textId="77777777" w:rsidTr="00704D75">
        <w:trPr>
          <w:trHeight w:val="1889"/>
          <w:trPrChange w:id="750" w:author="Author">
            <w:trPr>
              <w:trHeight w:val="1889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5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06C23D6" w14:textId="07827B0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R0700/C0080</w:t>
            </w:r>
          </w:p>
          <w:p w14:paraId="72D433B2" w14:textId="0C34C9E4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(D9)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52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1D01E83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SLT health underwriting risk module - Gross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5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82F6254" w14:textId="5B34A05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SLT health</w:t>
            </w:r>
            <w:ins w:id="754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underwriting risk module as a result of the aggregation of the gross capital requirements (before adjustment for the loss absorbing capacity of technical provisions) of the single risk sub-modules.</w:t>
            </w:r>
          </w:p>
          <w:p w14:paraId="0CDC0916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4DC3884" w14:textId="0CF6F388" w:rsidR="00135738" w:rsidRPr="001454DF" w:rsidRDefault="00135738" w:rsidP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ins w:id="755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="00A80520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they reduce the capital requirement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1075D52F" w14:textId="6275E26F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50628D34" w14:textId="77777777" w:rsidTr="00704D75">
        <w:trPr>
          <w:trHeight w:val="141"/>
          <w:trPrChange w:id="756" w:author="Author">
            <w:trPr>
              <w:trHeight w:val="141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5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33E2321" w14:textId="4DF7C89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R0800/C0060</w:t>
            </w:r>
          </w:p>
          <w:p w14:paraId="3348B6E6" w14:textId="27E28731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(C10)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58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79D6BF3" w14:textId="7FE97C7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requirements - SLT health underwriting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5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D430D50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net capital charge for SLT health underwriting risk, after adjustment of the loss absorbing capacity of technical provisions.</w:t>
            </w:r>
          </w:p>
        </w:tc>
      </w:tr>
      <w:tr w:rsidR="00D27ADE" w:rsidRPr="001454DF" w14:paraId="25C31073" w14:textId="77777777" w:rsidTr="00704D75">
        <w:trPr>
          <w:trHeight w:val="854"/>
          <w:trPrChange w:id="760" w:author="Author">
            <w:trPr>
              <w:trHeight w:val="854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61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19F85DA" w14:textId="7F5137E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R0800/C0080</w:t>
            </w:r>
          </w:p>
          <w:p w14:paraId="61303BE3" w14:textId="1E0BBF64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(D10)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62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27651E1" w14:textId="093CFF7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- SLT health underwriting risk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63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02FD31E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gross capital charge for SLT health underwriting risk, before adjustment of the loss absorbing capacity of technical provisions. </w:t>
            </w:r>
          </w:p>
        </w:tc>
      </w:tr>
      <w:tr w:rsidR="00D27ADE" w:rsidRPr="001454DF" w14:paraId="3DA7BE49" w14:textId="77777777" w:rsidTr="00704D75">
        <w:trPr>
          <w:trHeight w:val="285"/>
          <w:trPrChange w:id="764" w:author="Author">
            <w:trPr>
              <w:trHeight w:val="285"/>
            </w:trPr>
          </w:trPrChange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PrChange w:id="765" w:author="Author">
              <w:tcPr>
                <w:tcW w:w="9458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</w:tcPr>
            </w:tcPrChange>
          </w:tcPr>
          <w:p w14:paraId="3F284E13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  <w:p w14:paraId="6F08BF82" w14:textId="173B22E8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Further details on revision risk</w:t>
            </w:r>
          </w:p>
        </w:tc>
      </w:tr>
      <w:tr w:rsidR="00D27ADE" w:rsidRPr="001454DF" w14:paraId="071EA815" w14:textId="77777777" w:rsidTr="00704D75">
        <w:trPr>
          <w:trHeight w:val="855"/>
          <w:trPrChange w:id="766" w:author="Author">
            <w:trPr>
              <w:trHeight w:val="855"/>
            </w:trPr>
          </w:trPrChange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67" w:author="Author">
              <w:tcPr>
                <w:tcW w:w="163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2C2E697" w14:textId="7AB864A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R0900/C0090</w:t>
            </w:r>
          </w:p>
          <w:p w14:paraId="7C5DCFEC" w14:textId="1A14FFEE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(A11)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68" w:author="Author">
              <w:tcPr>
                <w:tcW w:w="2531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5FE7E81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Revision shock USP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  <w:tcPrChange w:id="76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2434197" w14:textId="0AAF3EAF" w:rsidR="00135738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Revision shock –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specific parameter as calculated by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and approved by the supervisory authority.</w:t>
            </w:r>
            <w:r w:rsidR="00135738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0C390811" w14:textId="77777777" w:rsidR="00135738" w:rsidRPr="001454DF" w:rsidRDefault="00135738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F47F8BF" w14:textId="3617B0F5" w:rsidR="00D27ADE" w:rsidRPr="001454DF" w:rsidRDefault="00135738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item is not reported where no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parameter is used.</w:t>
            </w:r>
          </w:p>
        </w:tc>
      </w:tr>
      <w:tr w:rsidR="00D27ADE" w:rsidRPr="001454DF" w14:paraId="5697CC98" w14:textId="77777777" w:rsidTr="00704D75">
        <w:trPr>
          <w:trHeight w:val="50"/>
          <w:trPrChange w:id="770" w:author="Author">
            <w:trPr>
              <w:trHeight w:val="50"/>
            </w:trPr>
          </w:trPrChange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771" w:author="Author">
              <w:tcPr>
                <w:tcW w:w="1630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E22E84C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72" w:author="Author">
              <w:tcPr>
                <w:tcW w:w="2531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5C368E10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73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3F4EF94" w14:textId="00047C32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32F002B6" w14:textId="77777777" w:rsidTr="00704D75">
        <w:trPr>
          <w:trHeight w:val="565"/>
          <w:trPrChange w:id="774" w:author="Author">
            <w:trPr>
              <w:trHeight w:val="565"/>
            </w:trPr>
          </w:trPrChange>
        </w:trPr>
        <w:tc>
          <w:tcPr>
            <w:tcW w:w="8647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tcPrChange w:id="775" w:author="Author">
              <w:tcPr>
                <w:tcW w:w="9458" w:type="dxa"/>
                <w:gridSpan w:val="5"/>
                <w:tcBorders>
                  <w:top w:val="nil"/>
                  <w:left w:val="nil"/>
                  <w:right w:val="nil"/>
                </w:tcBorders>
                <w:shd w:val="clear" w:color="000000" w:fill="FFFFFF"/>
              </w:tcPr>
            </w:tcPrChange>
          </w:tcPr>
          <w:p w14:paraId="4533F8B2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  <w:p w14:paraId="02A94606" w14:textId="46C55191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NSLT Health premium and reserve risk</w:t>
            </w:r>
          </w:p>
        </w:tc>
      </w:tr>
      <w:tr w:rsidR="00D27ADE" w:rsidRPr="001454DF" w14:paraId="1270FDC9" w14:textId="77777777" w:rsidTr="00704D75">
        <w:trPr>
          <w:trHeight w:val="1648"/>
          <w:trPrChange w:id="776" w:author="Author">
            <w:trPr>
              <w:trHeight w:val="164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7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D4D03BD" w14:textId="523AE97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135738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00-R1030/</w:t>
            </w:r>
          </w:p>
          <w:p w14:paraId="7A9F6524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C0100</w:t>
            </w:r>
          </w:p>
          <w:p w14:paraId="4E954DB0" w14:textId="79BB2E13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(A12-A15)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78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0D24595" w14:textId="391AE26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Standard deviation for premium risk – USP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7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DC44D81" w14:textId="7DAA68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standard deviation for premium risk for each </w:t>
            </w:r>
            <w:proofErr w:type="gram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lines</w:t>
            </w:r>
            <w:proofErr w:type="gram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business and its proportional reinsurance as calculated by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and approved or prescribed by the supervisory authority.</w:t>
            </w:r>
          </w:p>
          <w:p w14:paraId="5EDE28AD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BCB5462" w14:textId="0D769D9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item is not reported where no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parameter is used.</w:t>
            </w:r>
          </w:p>
        </w:tc>
      </w:tr>
      <w:tr w:rsidR="006E6E04" w:rsidRPr="0098574A" w14:paraId="5268FCD2" w14:textId="77777777" w:rsidTr="00704D75">
        <w:tblPrEx>
          <w:tblPrExChange w:id="780" w:author="Author">
            <w:tblPrEx>
              <w:tblW w:w="8647" w:type="dxa"/>
            </w:tblPrEx>
          </w:tblPrExChange>
        </w:tblPrEx>
        <w:trPr>
          <w:trHeight w:val="1296"/>
          <w:ins w:id="781" w:author="Author"/>
          <w:trPrChange w:id="782" w:author="Author">
            <w:trPr>
              <w:gridAfter w:val="0"/>
              <w:trHeight w:val="164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8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415EADA" w14:textId="77777777" w:rsidR="006E6E04" w:rsidRPr="0098574A" w:rsidRDefault="006E6E04" w:rsidP="000A44AC">
            <w:pPr>
              <w:spacing w:after="0" w:line="240" w:lineRule="auto"/>
              <w:rPr>
                <w:ins w:id="784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785" w:author="Author">
              <w:r w:rsidRPr="00D2069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R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1</w:t>
              </w:r>
              <w:r w:rsidRPr="00D2069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000-R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103</w:t>
              </w:r>
              <w:r w:rsidRPr="00D2069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0/C0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110</w:t>
              </w:r>
            </w:ins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86" w:author="Author">
              <w:tcPr>
                <w:tcW w:w="2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7DF65D7" w14:textId="77777777" w:rsidR="006E6E04" w:rsidRPr="0098574A" w:rsidRDefault="006E6E04" w:rsidP="000A44AC">
            <w:pPr>
              <w:spacing w:after="0" w:line="240" w:lineRule="auto"/>
              <w:rPr>
                <w:ins w:id="787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788" w:author="Author">
              <w:r w:rsidRPr="00D2069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USP Standard Deviation gross/net</w:t>
              </w:r>
            </w:ins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89" w:author="Author">
              <w:tcPr>
                <w:tcW w:w="4819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052CF3B" w14:textId="77777777" w:rsidR="006E6E04" w:rsidRPr="00D20690" w:rsidRDefault="006E6E04" w:rsidP="000A44AC">
            <w:pPr>
              <w:spacing w:after="0" w:line="240" w:lineRule="auto"/>
              <w:rPr>
                <w:ins w:id="790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791" w:author="Author">
              <w:r w:rsidRPr="00D2069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Identify if the USP standard Deviation was applied gros</w:t>
              </w:r>
              <w:r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s </w:t>
              </w:r>
              <w:r w:rsidRPr="00D2069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or net. One of the options in the following closed list shall be used:</w:t>
              </w:r>
              <w:r w:rsidRPr="00D2069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br/>
                <w:t>1 – USP gross</w:t>
              </w:r>
            </w:ins>
          </w:p>
          <w:p w14:paraId="13E4FA74" w14:textId="77777777" w:rsidR="006E6E04" w:rsidRPr="0098574A" w:rsidRDefault="006E6E04" w:rsidP="000A44AC">
            <w:pPr>
              <w:spacing w:after="0" w:line="240" w:lineRule="auto"/>
              <w:rPr>
                <w:ins w:id="792" w:author="Author"/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ins w:id="793" w:author="Author">
              <w:r w:rsidRPr="00D20690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 – USP net</w:t>
              </w:r>
            </w:ins>
          </w:p>
        </w:tc>
      </w:tr>
      <w:tr w:rsidR="00D27ADE" w:rsidRPr="001454DF" w14:paraId="688DCC1D" w14:textId="77777777" w:rsidTr="00704D75">
        <w:trPr>
          <w:trHeight w:val="2112"/>
          <w:trPrChange w:id="794" w:author="Author">
            <w:trPr>
              <w:trHeight w:val="2112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79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C57147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2C614BA2" w14:textId="20B7E57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</w:t>
            </w:r>
            <w:del w:id="796" w:author="Author">
              <w:r w:rsidRPr="001454DF" w:rsidDel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1</w:delText>
              </w:r>
            </w:del>
            <w:ins w:id="797" w:author="Author">
              <w:r w:rsidR="006E6E04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</w:t>
              </w:r>
            </w:ins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33B84C6E" w14:textId="1B5AC428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(A12A-A15A)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98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058EAE8" w14:textId="35707E5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Standard deviation for premium risk –  USP - Adjustment factor for non – proportional reinsurance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79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E38A30B" w14:textId="06606DC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adjustment factor for non–proportional reinsurance of each line of business which allows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 to take into account the risk–mitigating effect of particular per risk excess of loss reinsurance - as calculated by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and approved or prescribed by the supervisory authority</w:t>
            </w:r>
          </w:p>
          <w:p w14:paraId="4DD3B1E4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5C49F3" w14:textId="3C60737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Where no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parameter is used, this cell should be left blank.</w:t>
            </w:r>
          </w:p>
        </w:tc>
      </w:tr>
      <w:tr w:rsidR="00D27ADE" w:rsidRPr="001454DF" w14:paraId="2CD97835" w14:textId="77777777" w:rsidTr="00704D75">
        <w:trPr>
          <w:trHeight w:val="1688"/>
          <w:trPrChange w:id="800" w:author="Author">
            <w:trPr>
              <w:trHeight w:val="168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0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CF5EA00" w14:textId="44CE8F00" w:rsidR="00135738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311EF983" w14:textId="233B0E8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802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C0120</w:delText>
              </w:r>
            </w:del>
            <w:ins w:id="803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C01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3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55B8214C" w14:textId="7CB49041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(B12-B15)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04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3E238F4" w14:textId="4350C29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Standard deviation for reserve risk – USP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0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8AFA209" w14:textId="46BDE41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standard deviation for reserve risk for each line of business and its proportional reinsurance as calculated by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and approved or prescribed by the supervisory authority.</w:t>
            </w:r>
          </w:p>
          <w:p w14:paraId="34E8125B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614F3CA" w14:textId="7DE3C99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item is not reported where no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parameter is used.</w:t>
            </w:r>
          </w:p>
        </w:tc>
      </w:tr>
      <w:tr w:rsidR="00D27ADE" w:rsidRPr="001454DF" w14:paraId="1B2D78E2" w14:textId="77777777" w:rsidTr="00704D75">
        <w:trPr>
          <w:trHeight w:val="567"/>
          <w:trPrChange w:id="806" w:author="Author">
            <w:trPr>
              <w:trHeight w:val="567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0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0882A63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7772C09F" w14:textId="710B482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808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C0130</w:delText>
              </w:r>
            </w:del>
            <w:ins w:id="809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C01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4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12CEF361" w14:textId="2FEE1A34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(C12-C15)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10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85B9ACB" w14:textId="230E948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Volume measure for premium and reserve risk –  volume measure for premium risk: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Vprem</w:t>
            </w:r>
            <w:proofErr w:type="spellEnd"/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11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D4E2D52" w14:textId="117A2EF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volume measure for premium risk for each line of business and its proportional reinsurance </w:t>
            </w:r>
          </w:p>
        </w:tc>
      </w:tr>
      <w:tr w:rsidR="00D27ADE" w:rsidRPr="001454DF" w14:paraId="4A1E7C3F" w14:textId="77777777" w:rsidTr="00704D75">
        <w:trPr>
          <w:trHeight w:val="1044"/>
          <w:trPrChange w:id="812" w:author="Author">
            <w:trPr>
              <w:trHeight w:val="1044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1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8EC95C0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54136ADF" w14:textId="63AAE12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814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C0140</w:delText>
              </w:r>
            </w:del>
            <w:ins w:id="815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C01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5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0739C89C" w14:textId="47FEC615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(D12-D15)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16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ED1C4B0" w14:textId="3D86A08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Volume measure for premium and reserve risk –Volume measure reserve risk: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Vres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17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07380BB" w14:textId="11007EA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volume measure for reserve risk for  each line of business and its proportional reinsurance</w:t>
            </w:r>
          </w:p>
        </w:tc>
      </w:tr>
      <w:tr w:rsidR="00D27ADE" w:rsidRPr="001454DF" w14:paraId="1BAF2B20" w14:textId="77777777" w:rsidTr="00704D75">
        <w:trPr>
          <w:trHeight w:val="1556"/>
          <w:trPrChange w:id="818" w:author="Author">
            <w:trPr>
              <w:trHeight w:val="1556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1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7A21BC9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2914055D" w14:textId="73CEE29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820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C0150</w:delText>
              </w:r>
            </w:del>
            <w:ins w:id="821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C01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6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2110D785" w14:textId="2CBAD05D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(E12-E15)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22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E28D991" w14:textId="748830E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Volume measure for premium and reserve risk – Geographical Diversification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2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02F57C2" w14:textId="27C8C6C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represents the geographical diversification to be used for the volume measure for premium and reserve risk for each line of business and its proportional reinsurance.</w:t>
            </w:r>
          </w:p>
          <w:p w14:paraId="53467D46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240D16D" w14:textId="5C7F082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the factor for geographical diversification is not calculated, then this item is set to the default value of 1.</w:t>
            </w:r>
          </w:p>
        </w:tc>
      </w:tr>
      <w:tr w:rsidR="00D27ADE" w:rsidRPr="001454DF" w14:paraId="691AED74" w14:textId="77777777" w:rsidTr="00704D75">
        <w:trPr>
          <w:trHeight w:val="801"/>
          <w:trPrChange w:id="824" w:author="Author">
            <w:trPr>
              <w:trHeight w:val="801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2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FC9A36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27E4CFD5" w14:textId="2E9BBD3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del w:id="826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C0160</w:delText>
              </w:r>
            </w:del>
            <w:ins w:id="827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C01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7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658DB187" w14:textId="4C9DD5B8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(F12-F15)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28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7E07A76" w14:textId="722BE30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Volume measure for premium and reserve risk -  V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2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9C6C25B" w14:textId="1B46D42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volume measure for NSLT health premium and reserve risk for each line of business and its proportional reinsurance </w:t>
            </w:r>
          </w:p>
        </w:tc>
      </w:tr>
      <w:tr w:rsidR="00D27ADE" w:rsidRPr="001454DF" w14:paraId="7A21C84B" w14:textId="77777777" w:rsidTr="00704D75">
        <w:trPr>
          <w:trHeight w:val="285"/>
          <w:trPrChange w:id="830" w:author="Author">
            <w:trPr>
              <w:trHeight w:val="285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31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C303623" w14:textId="6985299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R1040/</w:t>
            </w:r>
            <w:del w:id="832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C0160</w:delText>
              </w:r>
            </w:del>
            <w:ins w:id="833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C01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7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0F7065AC" w14:textId="3099A493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(F16)</w:t>
            </w:r>
          </w:p>
        </w:tc>
        <w:tc>
          <w:tcPr>
            <w:tcW w:w="2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34" w:author="Author">
              <w:tcPr>
                <w:tcW w:w="2531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5F93287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Volume measure for premium and reserve risk 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PrChange w:id="835" w:author="Author">
              <w:tcPr>
                <w:tcW w:w="52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41443FB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total volume measure for premium and reserve risk, equal to the sum of the volume measures for premium and reserve risk for all lines of business:</w:t>
            </w:r>
          </w:p>
          <w:p w14:paraId="283E53CE" w14:textId="6ED25141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3F033EE4" w14:textId="77777777" w:rsidTr="00704D75">
        <w:trPr>
          <w:trHeight w:val="285"/>
          <w:trPrChange w:id="836" w:author="Author">
            <w:trPr>
              <w:trHeight w:val="285"/>
            </w:trPr>
          </w:trPrChange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37" w:author="Author">
              <w:tcPr>
                <w:tcW w:w="1630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74B8BB5" w14:textId="060D37E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R1050/C0100</w:t>
            </w:r>
          </w:p>
          <w:p w14:paraId="2230C289" w14:textId="005F84ED" w:rsidR="00135738" w:rsidRPr="001454DF" w:rsidRDefault="0013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(A16)</w:t>
            </w:r>
          </w:p>
        </w:tc>
        <w:tc>
          <w:tcPr>
            <w:tcW w:w="25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38" w:author="Author">
              <w:tcPr>
                <w:tcW w:w="2531" w:type="dxa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3A3BE76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Combined standard deviation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  <w:tcPrChange w:id="839" w:author="Author">
              <w:tcPr>
                <w:tcW w:w="5297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BCE93A6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combined standard deviation for premium and reserve risk for all segments.</w:t>
            </w:r>
          </w:p>
        </w:tc>
      </w:tr>
      <w:tr w:rsidR="00D27ADE" w:rsidRPr="001454DF" w14:paraId="4ACBFE23" w14:textId="77777777" w:rsidTr="00704D75">
        <w:trPr>
          <w:trHeight w:val="285"/>
          <w:trPrChange w:id="840" w:author="Author">
            <w:trPr>
              <w:trHeight w:val="285"/>
            </w:trPr>
          </w:trPrChange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41" w:author="Author">
              <w:tcPr>
                <w:tcW w:w="1630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A9086C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42" w:author="Author">
              <w:tcPr>
                <w:tcW w:w="2531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158F1A8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43" w:author="Author">
              <w:tcPr>
                <w:tcW w:w="529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DF929F9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0CB3B853" w14:textId="77777777" w:rsidTr="00704D75">
        <w:trPr>
          <w:trHeight w:val="285"/>
          <w:trPrChange w:id="844" w:author="Author">
            <w:trPr>
              <w:trHeight w:val="285"/>
            </w:trPr>
          </w:trPrChange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45" w:author="Author">
              <w:tcPr>
                <w:tcW w:w="1630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EE165E6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46" w:author="Author">
              <w:tcPr>
                <w:tcW w:w="2531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780EF29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47" w:author="Author">
              <w:tcPr>
                <w:tcW w:w="529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707D29A6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1A984E8E" w14:textId="77777777" w:rsidTr="00704D75">
        <w:trPr>
          <w:trHeight w:val="230"/>
          <w:trPrChange w:id="848" w:author="Author">
            <w:trPr>
              <w:trHeight w:val="230"/>
            </w:trPr>
          </w:trPrChange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49" w:author="Author">
              <w:tcPr>
                <w:tcW w:w="1630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1F05CC2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50" w:author="Author">
              <w:tcPr>
                <w:tcW w:w="2531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0D235BB1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851" w:author="Author">
              <w:tcPr>
                <w:tcW w:w="5297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0814748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5008F" w:rsidRPr="001454DF" w14:paraId="3369795F" w14:textId="77777777" w:rsidTr="00704D75">
        <w:trPr>
          <w:trHeight w:val="285"/>
          <w:trPrChange w:id="852" w:author="Author">
            <w:trPr>
              <w:trHeight w:val="285"/>
            </w:trPr>
          </w:trPrChange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53" w:author="Author">
              <w:tcPr>
                <w:tcW w:w="1630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8EF627C" w14:textId="4F77E396" w:rsidR="00D5008F" w:rsidRPr="001454DF" w:rsidRDefault="00D5008F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R1100/</w:t>
            </w:r>
            <w:del w:id="854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C0170</w:delText>
              </w:r>
            </w:del>
            <w:ins w:id="855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C01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8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12A21A6C" w14:textId="77777777" w:rsidR="00D5008F" w:rsidRPr="001454DF" w:rsidRDefault="00D5008F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(A17)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56" w:author="Author">
              <w:tcPr>
                <w:tcW w:w="2531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FDC5FF2" w14:textId="77777777" w:rsidR="00D5008F" w:rsidRPr="001454DF" w:rsidRDefault="00D5008F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 - NSLT health premium and reserve risk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57" w:author="Author">
              <w:tcPr>
                <w:tcW w:w="5297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459C863" w14:textId="77777777" w:rsidR="00D5008F" w:rsidRPr="001454DF" w:rsidRDefault="00D5008F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capital charge for the NSLT health premium and reserve risk sub module.</w:t>
            </w:r>
          </w:p>
        </w:tc>
      </w:tr>
      <w:tr w:rsidR="00D5008F" w:rsidRPr="001454DF" w14:paraId="4933D535" w14:textId="77777777" w:rsidTr="00704D75">
        <w:trPr>
          <w:trHeight w:val="435"/>
          <w:trPrChange w:id="858" w:author="Author">
            <w:trPr>
              <w:trHeight w:val="435"/>
            </w:trPr>
          </w:trPrChange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59" w:author="Author">
              <w:tcPr>
                <w:tcW w:w="1630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706211A4" w14:textId="77777777" w:rsidR="00D5008F" w:rsidRPr="001454DF" w:rsidRDefault="00D5008F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60" w:author="Author">
              <w:tcPr>
                <w:tcW w:w="2531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7D4BC280" w14:textId="77777777" w:rsidR="00D5008F" w:rsidRPr="001454DF" w:rsidRDefault="00D5008F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61" w:author="Author">
              <w:tcPr>
                <w:tcW w:w="529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5E71A780" w14:textId="77777777" w:rsidR="00D5008F" w:rsidRPr="001454DF" w:rsidRDefault="00D5008F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59191282" w14:textId="77777777" w:rsidTr="00704D75">
        <w:trPr>
          <w:trHeight w:val="141"/>
          <w:trPrChange w:id="862" w:author="Author">
            <w:trPr>
              <w:trHeight w:val="141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6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CF7A873" w14:textId="0E5C346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D5008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864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C01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8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865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C01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9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73AE7D9E" w14:textId="44ABE19F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(A18)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66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8160C57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Lapse risk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67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F0BF5A4" w14:textId="5A3D23B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del w:id="868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 xml:space="preserve">subject </w:delText>
              </w:r>
            </w:del>
            <w:ins w:id="869" w:author="Author"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 xml:space="preserve"> </w:t>
              </w:r>
            </w:ins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 the NSLT health lapse risk, before the shock.</w:t>
            </w:r>
          </w:p>
          <w:p w14:paraId="78DB70A9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0E4157C" w14:textId="1FB8A69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34F34AD2" w14:textId="77777777" w:rsidTr="00704D75">
        <w:trPr>
          <w:trHeight w:val="720"/>
          <w:trPrChange w:id="870" w:author="Author">
            <w:trPr>
              <w:trHeight w:val="720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71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08047F0" w14:textId="3F49015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D5008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872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C01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9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873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20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579BDA21" w14:textId="435340D5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(A18A)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74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10C0DF1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Lapse risk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75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EE5254F" w14:textId="2FA691F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ins w:id="876" w:author="Author"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877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NSLT health lapse risk, before the shock.</w:t>
            </w:r>
          </w:p>
          <w:p w14:paraId="67D535D7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67F83E3" w14:textId="797F79E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1A584F96" w14:textId="77777777" w:rsidTr="00704D75">
        <w:trPr>
          <w:trHeight w:val="720"/>
          <w:trPrChange w:id="878" w:author="Author">
            <w:trPr>
              <w:trHeight w:val="720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79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CAFDFBB" w14:textId="27A0ADD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D5008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880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20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881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1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1BD7D34F" w14:textId="2F56ECE0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(B18)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82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1D232F9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Lapse risk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83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BC8C0EE" w14:textId="57358A8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ins w:id="884" w:author="Author"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885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NSLT health lapse risk, after the shock.</w:t>
            </w:r>
          </w:p>
          <w:p w14:paraId="5F9E6F15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7FA59EB" w14:textId="5C1865F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D27ADE" w:rsidRPr="001454DF" w14:paraId="0486AD2D" w14:textId="77777777" w:rsidTr="00704D75">
        <w:trPr>
          <w:trHeight w:val="1245"/>
          <w:trPrChange w:id="886" w:author="Author">
            <w:trPr>
              <w:trHeight w:val="1245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87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77FD5B12" w14:textId="4E39D6F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D5008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888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1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889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2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4C3CCD6B" w14:textId="6B89C603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(B18B)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90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3A16959" w14:textId="4F32A2E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Liabilities – Lapse risk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91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A749C57" w14:textId="4A62445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ins w:id="892" w:author="Author">
              <w:r w:rsidR="00B84701" w:rsidRP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sensitive</w:t>
              </w:r>
            </w:ins>
            <w:del w:id="893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subject</w:delText>
              </w:r>
            </w:del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lapse risk, after the shock.</w:t>
            </w:r>
          </w:p>
          <w:p w14:paraId="569E6E2D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2536641" w14:textId="16F5938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7E911ED2" w14:textId="77777777" w:rsidTr="00704D75">
        <w:trPr>
          <w:trHeight w:val="753"/>
          <w:trPrChange w:id="894" w:author="Author">
            <w:trPr>
              <w:trHeight w:val="753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89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4619C5A" w14:textId="7755B5C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D5008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896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2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897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3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1CEE2F89" w14:textId="23CFB637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(D18)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98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8A255CF" w14:textId="19AEB84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shock– Solvency capital requirement - Lapse risk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89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6C2EB80" w14:textId="35269E7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capital charge for NSLT health lapse risk.</w:t>
            </w:r>
          </w:p>
          <w:p w14:paraId="456CEB71" w14:textId="684115FC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3BAF3257" w14:textId="77777777" w:rsidTr="00704D75">
        <w:trPr>
          <w:trHeight w:val="285"/>
          <w:trPrChange w:id="900" w:author="Author">
            <w:trPr>
              <w:trHeight w:val="285"/>
            </w:trPr>
          </w:trPrChange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01" w:author="Author">
              <w:tcPr>
                <w:tcW w:w="1630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DEDCF9F" w14:textId="6D12A05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</w:t>
            </w:r>
            <w:del w:id="902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3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03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4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380A1A64" w14:textId="1CF13723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(D19)</w:t>
            </w:r>
          </w:p>
        </w:tc>
        <w:tc>
          <w:tcPr>
            <w:tcW w:w="25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04" w:author="Author">
              <w:tcPr>
                <w:tcW w:w="2531" w:type="dxa"/>
                <w:gridSpan w:val="2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6A33A14" w14:textId="700A00A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NSLT health underwriting risk - gross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  <w:tcPrChange w:id="905" w:author="Author">
              <w:tcPr>
                <w:tcW w:w="5297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2450551" w14:textId="4AC6DBE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NSLT health underwriting risk sub-module, as a result of the aggregation of the capital requirements for NSLT health premium and reserve risk and NSLT health lapse risk.</w:t>
            </w:r>
          </w:p>
          <w:p w14:paraId="12A0412D" w14:textId="77777777" w:rsidR="007A6C2F" w:rsidRPr="001454DF" w:rsidRDefault="007A6C2F" w:rsidP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CE9DBC0" w14:textId="5A28A88D" w:rsidR="007A6C2F" w:rsidRPr="001454DF" w:rsidRDefault="007A6C2F" w:rsidP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FB7533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if they reduce the capital requirement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6EF8039B" w14:textId="77777777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5C0FE659" w14:textId="77777777" w:rsidTr="00704D75">
        <w:trPr>
          <w:trHeight w:val="420"/>
          <w:trPrChange w:id="906" w:author="Author">
            <w:trPr>
              <w:trHeight w:val="420"/>
            </w:trPr>
          </w:trPrChange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07" w:author="Author">
              <w:tcPr>
                <w:tcW w:w="1630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B2B1623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08" w:author="Author">
              <w:tcPr>
                <w:tcW w:w="2531" w:type="dxa"/>
                <w:gridSpan w:val="2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4EFD111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  <w:tcPrChange w:id="909" w:author="Author">
              <w:tcPr>
                <w:tcW w:w="529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5D8540B2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2B64A661" w14:textId="77777777" w:rsidTr="00704D75">
        <w:trPr>
          <w:trHeight w:val="836"/>
          <w:trPrChange w:id="910" w:author="Author">
            <w:trPr>
              <w:trHeight w:val="836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11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129DD78" w14:textId="5AA58B2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912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3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13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4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17950A4C" w14:textId="364272B7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(D20)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14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BB8D0E9" w14:textId="39F525A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solvency capital requirement  for  NSLT health underwriting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15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C33698B" w14:textId="42B8F68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capital charge for the NSLT health underwriting risk sub module.</w:t>
            </w:r>
          </w:p>
        </w:tc>
      </w:tr>
      <w:tr w:rsidR="00D27ADE" w:rsidRPr="001454DF" w14:paraId="3B73AC83" w14:textId="77777777" w:rsidTr="00704D75">
        <w:trPr>
          <w:trHeight w:val="285"/>
          <w:trPrChange w:id="916" w:author="Author">
            <w:trPr>
              <w:trHeight w:val="285"/>
            </w:trPr>
          </w:trPrChange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tcPrChange w:id="917" w:author="Author">
              <w:tcPr>
                <w:tcW w:w="9458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000000" w:fill="FFFFFF"/>
              </w:tcPr>
            </w:tcPrChange>
          </w:tcPr>
          <w:p w14:paraId="13048251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</w:p>
          <w:p w14:paraId="7146929E" w14:textId="4CD568D0" w:rsidR="00D27ADE" w:rsidRPr="001454DF" w:rsidRDefault="007A6C2F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Health catastrophe risk</w:t>
            </w:r>
          </w:p>
        </w:tc>
      </w:tr>
      <w:tr w:rsidR="00D27ADE" w:rsidRPr="001454DF" w14:paraId="3AB64255" w14:textId="77777777" w:rsidTr="00704D75">
        <w:trPr>
          <w:trHeight w:val="1119"/>
          <w:trPrChange w:id="918" w:author="Author">
            <w:trPr>
              <w:trHeight w:val="1119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1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A59F838" w14:textId="0A14579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920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4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21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5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78F62D7C" w14:textId="4D539F67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(B21)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22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73BF705" w14:textId="4CD8063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 capital requirement for health catastrophe risks - Mass accident risk sub module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2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2802FCA" w14:textId="1672FFD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net solvency capital requirement for the mass risk sub-module calculated after loss absorbing capacity of technical provisions</w:t>
            </w:r>
          </w:p>
        </w:tc>
      </w:tr>
      <w:tr w:rsidR="00D27ADE" w:rsidRPr="001454DF" w14:paraId="69DBC73D" w14:textId="77777777" w:rsidTr="00704D75">
        <w:trPr>
          <w:trHeight w:val="1108"/>
          <w:trPrChange w:id="924" w:author="Author">
            <w:trPr>
              <w:trHeight w:val="1108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25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2E0230A" w14:textId="54CB495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926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5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27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6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0597EE3E" w14:textId="4E3D4B80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(A21)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28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09B7EB7" w14:textId="2089563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for health catastrophe risks - Mass accident risk sub module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29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D5C5C4E" w14:textId="4FBC8212" w:rsidR="007972A5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gross solvency capital requirement for the mass risk sub-module, calculated before loss absorbing capacity of technical provisions. </w:t>
            </w:r>
          </w:p>
          <w:p w14:paraId="5859032D" w14:textId="28880AE5" w:rsidR="00D27ADE" w:rsidRPr="001454DF" w:rsidRDefault="00D27ADE" w:rsidP="00FB7533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19931584" w14:textId="77777777" w:rsidTr="00704D75">
        <w:trPr>
          <w:trHeight w:val="982"/>
          <w:trPrChange w:id="930" w:author="Author">
            <w:trPr>
              <w:trHeight w:val="982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31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3A56CCC8" w14:textId="636099B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10/</w:t>
            </w:r>
            <w:del w:id="932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4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33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5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4F95B8A0" w14:textId="7FCB7FAC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(B22)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34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DD8B255" w14:textId="50F01CC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 capital requirement for health catastrophe risks - Accident concentration risk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35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D3E4969" w14:textId="268BFC98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net solvency capital requirement for the accident concentration risk sub-module, calculated after loss absorbing capacity of technical provisions</w:t>
            </w:r>
          </w:p>
        </w:tc>
      </w:tr>
      <w:tr w:rsidR="00D27ADE" w:rsidRPr="001454DF" w14:paraId="6D1E9F94" w14:textId="77777777" w:rsidTr="00704D75">
        <w:trPr>
          <w:trHeight w:val="708"/>
          <w:trPrChange w:id="936" w:author="Author">
            <w:trPr>
              <w:trHeight w:val="708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37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BB2EF79" w14:textId="67F933B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10/</w:t>
            </w:r>
            <w:del w:id="938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5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39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6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6012C3B8" w14:textId="38AAE4C6" w:rsidR="007A6C2F" w:rsidRPr="001454DF" w:rsidRDefault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(A22)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40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AEB507F" w14:textId="63C73D8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for health catastrophe risks- Accident concentration risk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41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7336E64" w14:textId="6D8F462B" w:rsidR="007972A5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gross solvency capital requirement for the accident concentration risk sub-module calculated before loss absorbing capacity of technical provisions.  </w:t>
            </w:r>
          </w:p>
          <w:p w14:paraId="407BEC22" w14:textId="55A134AE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12A15449" w14:textId="77777777" w:rsidTr="00704D75">
        <w:trPr>
          <w:trHeight w:val="1053"/>
          <w:trPrChange w:id="942" w:author="Author">
            <w:trPr>
              <w:trHeight w:val="1053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43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DCD69C0" w14:textId="79833DC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32625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20/</w:t>
            </w:r>
            <w:del w:id="944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4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45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5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4B21B2E3" w14:textId="04B52B13" w:rsidR="00326251" w:rsidRPr="001454DF" w:rsidRDefault="00326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(B23)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46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6D898A3" w14:textId="3A4E871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  for health catastrophe risks - Pandemic risk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47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E648DD1" w14:textId="5791F43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net solvency capital requirement for the pandemic risk sub-module, calculated after loss absorbing capacity of technical provisions.</w:t>
            </w:r>
          </w:p>
        </w:tc>
      </w:tr>
      <w:tr w:rsidR="00D27ADE" w:rsidRPr="001454DF" w14:paraId="6373FD8E" w14:textId="77777777" w:rsidTr="00704D75">
        <w:trPr>
          <w:trHeight w:val="994"/>
          <w:trPrChange w:id="948" w:author="Author">
            <w:trPr>
              <w:trHeight w:val="994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49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64C1921" w14:textId="14867C2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FB7533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20/</w:t>
            </w:r>
            <w:del w:id="950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5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51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6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320466D2" w14:textId="3CAF0E8A" w:rsidR="00326251" w:rsidRPr="001454DF" w:rsidRDefault="00326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(A23)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52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DE95988" w14:textId="070CB8A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 capital requirement  for health catastrophe risks - Pandemic risk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53" w:author="Author">
              <w:tcPr>
                <w:tcW w:w="52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524197A" w14:textId="0E148483" w:rsidR="007972A5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gross solvency capital requirement for the pandemic risk sub-module is calculated before loss absorbing capacity of technical provisions. </w:t>
            </w:r>
          </w:p>
          <w:p w14:paraId="2C1CAF0B" w14:textId="432CDC4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7AEBE37B" w14:textId="77777777" w:rsidTr="00704D75">
        <w:trPr>
          <w:trHeight w:val="1140"/>
          <w:trPrChange w:id="954" w:author="Author">
            <w:trPr>
              <w:trHeight w:val="1140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55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2237A541" w14:textId="3C6E2ED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32625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30/</w:t>
            </w:r>
            <w:del w:id="956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4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57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5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5BE1D045" w14:textId="56B5248D" w:rsidR="00326251" w:rsidRPr="001454DF" w:rsidRDefault="00326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(B24)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58" w:author="Author">
              <w:tcPr>
                <w:tcW w:w="2531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0FFBC7D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health catastrophe risk - Net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59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6DEEBD95" w14:textId="0445F3C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health catastrophe risk sub-module as a result of the aggregation of the capital requirements for the risks of a mass accident, accident concentration and pandemic risk, calculated after loss absorbing capacity of technical provisions</w:t>
            </w:r>
          </w:p>
        </w:tc>
      </w:tr>
      <w:tr w:rsidR="00D27ADE" w:rsidRPr="001454DF" w14:paraId="790AF737" w14:textId="77777777" w:rsidTr="00704D75">
        <w:trPr>
          <w:trHeight w:val="1140"/>
          <w:trPrChange w:id="960" w:author="Author">
            <w:trPr>
              <w:trHeight w:val="1140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61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55C0B458" w14:textId="7257752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32625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53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  <w:del w:id="962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5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63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6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48491357" w14:textId="3A727E78" w:rsidR="00326251" w:rsidRPr="001454DF" w:rsidRDefault="00326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(A24)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64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677BEE8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health catastrophe risk -  Gross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65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AE39D01" w14:textId="3EB6FBE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diversification effect within the health catastrophe risk sub-module as a result of the aggregation of the capital requirements for the risks of a mass accident, accident concentration and pandemic risk, calculated after loss absorbing capacity of technical provisions. </w:t>
            </w:r>
          </w:p>
        </w:tc>
      </w:tr>
      <w:tr w:rsidR="00D27ADE" w:rsidRPr="001454DF" w14:paraId="5732B7FE" w14:textId="77777777" w:rsidTr="00704D75">
        <w:trPr>
          <w:trHeight w:val="803"/>
          <w:trPrChange w:id="966" w:author="Author">
            <w:trPr>
              <w:trHeight w:val="803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67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F8BB295" w14:textId="6E0F141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32625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40/</w:t>
            </w:r>
            <w:del w:id="968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4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69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5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40EB98B2" w14:textId="1383E4FF" w:rsidR="00326251" w:rsidRPr="001454DF" w:rsidRDefault="00326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(B25)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70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94DA960" w14:textId="04A9C72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net solvency  capital requirement  for health catastrophe risk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71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3679102" w14:textId="34FCDF0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net capital charge (after loss absorbing capacity of technical provisions) for the health catastrophe risk sub–module</w:t>
            </w:r>
          </w:p>
        </w:tc>
      </w:tr>
      <w:tr w:rsidR="00D27ADE" w:rsidRPr="001454DF" w14:paraId="04304892" w14:textId="77777777" w:rsidTr="00704D75">
        <w:trPr>
          <w:trHeight w:val="873"/>
          <w:trPrChange w:id="972" w:author="Author">
            <w:trPr>
              <w:trHeight w:val="873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73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87ADD94" w14:textId="03DBDFE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32625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40/</w:t>
            </w:r>
            <w:del w:id="974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5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75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6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2E445AD1" w14:textId="042A08E2" w:rsidR="00326251" w:rsidRPr="001454DF" w:rsidRDefault="003262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(A25)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76" w:author="Author">
              <w:tcPr>
                <w:tcW w:w="2531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F5CC74A" w14:textId="3BA8D1A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gross solvency capital requirement  for health catastrophe risk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77" w:author="Author">
              <w:tcPr>
                <w:tcW w:w="5297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55620AB" w14:textId="567F60B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gross capital charge for the health catastrophe risk sub – module (before loss absorbing capacity of technical provisions)</w:t>
            </w:r>
          </w:p>
        </w:tc>
      </w:tr>
      <w:tr w:rsidR="00D27ADE" w:rsidRPr="001454DF" w14:paraId="122C8F76" w14:textId="77777777" w:rsidTr="00704D75">
        <w:trPr>
          <w:trHeight w:val="283"/>
          <w:trPrChange w:id="978" w:author="Author">
            <w:trPr>
              <w:trHeight w:val="283"/>
            </w:trPr>
          </w:trPrChange>
        </w:trPr>
        <w:tc>
          <w:tcPr>
            <w:tcW w:w="864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PrChange w:id="979" w:author="Author">
              <w:tcPr>
                <w:tcW w:w="9458" w:type="dxa"/>
                <w:gridSpan w:val="5"/>
                <w:tcBorders>
                  <w:top w:val="single" w:sz="4" w:space="0" w:color="auto"/>
                  <w:bottom w:val="single" w:sz="4" w:space="0" w:color="auto"/>
                </w:tcBorders>
                <w:shd w:val="clear" w:color="000000" w:fill="FFFFFF"/>
              </w:tcPr>
            </w:tcPrChange>
          </w:tcPr>
          <w:p w14:paraId="056B4362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</w:p>
          <w:p w14:paraId="1C15FA35" w14:textId="6FAE01AD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T</w:t>
            </w:r>
            <w:r w:rsidR="00BE7678" w:rsidRPr="001454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otal health underwriting risk</w:t>
            </w:r>
          </w:p>
        </w:tc>
      </w:tr>
      <w:tr w:rsidR="00D27ADE" w:rsidRPr="001454DF" w14:paraId="5D7EDE4C" w14:textId="77777777" w:rsidTr="00704D75">
        <w:trPr>
          <w:trHeight w:val="1518"/>
          <w:trPrChange w:id="980" w:author="Author">
            <w:trPr>
              <w:trHeight w:val="1518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81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7D3CD2F" w14:textId="1FE3724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F75356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982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6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83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7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5ED9356A" w14:textId="543E43E1" w:rsidR="00F75356" w:rsidRPr="001454DF" w:rsidRDefault="00F7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(B26)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84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4DE31240" w14:textId="3D25660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health underwriting risk module – Net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85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737EAB4F" w14:textId="5ACB2336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health underwriting risk sub-module as a result of the aggregation of the capital requirements SLT health underwriting risk sub-module, NSLT health underwriting risk sub-module and health catastrophe risk sub-module, calculated after loss absorbing capacity of technical provision.</w:t>
            </w:r>
          </w:p>
        </w:tc>
      </w:tr>
      <w:tr w:rsidR="00D27ADE" w:rsidRPr="001454DF" w14:paraId="04D5F4B8" w14:textId="77777777" w:rsidTr="00704D75">
        <w:trPr>
          <w:trHeight w:val="1545"/>
          <w:trPrChange w:id="986" w:author="Author">
            <w:trPr>
              <w:trHeight w:val="154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87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087E7458" w14:textId="45E346B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F75356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988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7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89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8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4C42D13D" w14:textId="5FA2C0E2" w:rsidR="00F75356" w:rsidRPr="001454DF" w:rsidRDefault="00F7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(A26)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90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3A62000E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health underwriting risk module – Gross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91" w:author="Author">
              <w:tcPr>
                <w:tcW w:w="52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65E9062" w14:textId="4FCA34A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health underwriting risk sub-module as a result of the aggregation of the capital requirements SLT health underwriting risk sub-module, NSLT health underwriting risk sub-module and health catastrophe risk sub-module, calculated before loss absorbing capacity of technical provisions</w:t>
            </w:r>
            <w:r w:rsidR="00C16389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D27ADE" w:rsidRPr="001454DF" w14:paraId="535F9AE6" w14:textId="77777777" w:rsidTr="00704D75">
        <w:trPr>
          <w:trHeight w:val="845"/>
          <w:trPrChange w:id="992" w:author="Author">
            <w:trPr>
              <w:trHeight w:val="845"/>
            </w:trPr>
          </w:trPrChange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93" w:author="Author">
              <w:tcPr>
                <w:tcW w:w="163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4718D5E0" w14:textId="57D86AE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F75356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994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6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995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7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34DFCC9D" w14:textId="709FD6A4" w:rsidR="00F75356" w:rsidRPr="001454DF" w:rsidRDefault="00F7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(B27)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96" w:author="Author">
              <w:tcPr>
                <w:tcW w:w="253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08B98545" w14:textId="517FCB3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net solvency capital requirement for health underwriting risk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997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503A6090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net solvency capital requirement for the health underwriting risk module.</w:t>
            </w:r>
          </w:p>
          <w:p w14:paraId="495EC2AF" w14:textId="68B96475" w:rsidR="00D27ADE" w:rsidRPr="001454DF" w:rsidRDefault="00D27ADE" w:rsidP="00C16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D27ADE" w:rsidRPr="001454DF" w14:paraId="11B67D27" w14:textId="77777777" w:rsidTr="00704D75">
        <w:trPr>
          <w:trHeight w:val="831"/>
          <w:trPrChange w:id="998" w:author="Author">
            <w:trPr>
              <w:trHeight w:val="831"/>
            </w:trPr>
          </w:trPrChange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999" w:author="Author">
              <w:tcPr>
                <w:tcW w:w="163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65914E32" w14:textId="4FCF119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F75356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del w:id="1000" w:author="Author"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C02</w:delText>
              </w:r>
              <w:r w:rsidR="00D5008F"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7</w:delText>
              </w:r>
              <w:r w:rsidRPr="001454DF" w:rsidDel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delText>0</w:delText>
              </w:r>
            </w:del>
            <w:ins w:id="1001" w:author="Author"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C02</w:t>
              </w:r>
              <w:r w:rsidR="00B84701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8</w:t>
              </w:r>
              <w:r w:rsidR="00B84701" w:rsidRPr="001454DF">
                <w:rPr>
                  <w:rFonts w:ascii="Times New Roman" w:eastAsia="Times New Roman" w:hAnsi="Times New Roman" w:cs="Times New Roman"/>
                  <w:sz w:val="20"/>
                  <w:szCs w:val="20"/>
                  <w:lang w:val="en-GB" w:eastAsia="es-ES"/>
                </w:rPr>
                <w:t>0</w:t>
              </w:r>
            </w:ins>
          </w:p>
          <w:p w14:paraId="758C332A" w14:textId="3323B4E0" w:rsidR="00F75356" w:rsidRPr="001454DF" w:rsidRDefault="00F753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(A27)</w:t>
            </w:r>
          </w:p>
        </w:tc>
        <w:tc>
          <w:tcPr>
            <w:tcW w:w="2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002" w:author="Author">
              <w:tcPr>
                <w:tcW w:w="2531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1E93D6A9" w14:textId="74A21BB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gross solvency capital requirement for health underwriting risk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  <w:tcPrChange w:id="1003" w:author="Author">
              <w:tcPr>
                <w:tcW w:w="529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hideMark/>
              </w:tcPr>
            </w:tcPrChange>
          </w:tcPr>
          <w:p w14:paraId="289EC360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gross solvency capital requirement for the health underwriting risk module.</w:t>
            </w:r>
          </w:p>
          <w:p w14:paraId="6DB9F345" w14:textId="2C731090" w:rsidR="00D27ADE" w:rsidRPr="001454DF" w:rsidRDefault="00D27ADE" w:rsidP="00C163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</w:tbl>
    <w:p w14:paraId="20EC07FA" w14:textId="77777777" w:rsidR="00641969" w:rsidRPr="001454DF" w:rsidRDefault="00641969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641969" w:rsidRPr="001454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FB811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30047"/>
    <w:multiLevelType w:val="hybridMultilevel"/>
    <w:tmpl w:val="2CC6F4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91C7B"/>
    <w:multiLevelType w:val="hybridMultilevel"/>
    <w:tmpl w:val="989C346E"/>
    <w:lvl w:ilvl="0" w:tplc="D492839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33ED2"/>
    <w:multiLevelType w:val="hybridMultilevel"/>
    <w:tmpl w:val="6BCCD2E4"/>
    <w:lvl w:ilvl="0" w:tplc="294247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D34F7"/>
    <w:rsid w:val="00087E0E"/>
    <w:rsid w:val="000A44AC"/>
    <w:rsid w:val="000F69DE"/>
    <w:rsid w:val="00135738"/>
    <w:rsid w:val="001454DF"/>
    <w:rsid w:val="00154277"/>
    <w:rsid w:val="0017794A"/>
    <w:rsid w:val="001866A4"/>
    <w:rsid w:val="001961BB"/>
    <w:rsid w:val="001B5D29"/>
    <w:rsid w:val="001D34F7"/>
    <w:rsid w:val="00256758"/>
    <w:rsid w:val="00266F61"/>
    <w:rsid w:val="002A5EEA"/>
    <w:rsid w:val="002D12C7"/>
    <w:rsid w:val="002D1567"/>
    <w:rsid w:val="0031743B"/>
    <w:rsid w:val="00326251"/>
    <w:rsid w:val="003272C4"/>
    <w:rsid w:val="003A3EBF"/>
    <w:rsid w:val="003D02D1"/>
    <w:rsid w:val="004405DE"/>
    <w:rsid w:val="004A2CF3"/>
    <w:rsid w:val="004A3171"/>
    <w:rsid w:val="004C49E3"/>
    <w:rsid w:val="00537B80"/>
    <w:rsid w:val="00554347"/>
    <w:rsid w:val="00563E73"/>
    <w:rsid w:val="005B0771"/>
    <w:rsid w:val="005C5780"/>
    <w:rsid w:val="005F7B4E"/>
    <w:rsid w:val="0062732B"/>
    <w:rsid w:val="00641969"/>
    <w:rsid w:val="006608F9"/>
    <w:rsid w:val="006D3C9E"/>
    <w:rsid w:val="006E6E04"/>
    <w:rsid w:val="00704D75"/>
    <w:rsid w:val="0072360A"/>
    <w:rsid w:val="007726E9"/>
    <w:rsid w:val="007967B2"/>
    <w:rsid w:val="007972A5"/>
    <w:rsid w:val="007A6C2F"/>
    <w:rsid w:val="00864C08"/>
    <w:rsid w:val="00907B1F"/>
    <w:rsid w:val="00933052"/>
    <w:rsid w:val="00943246"/>
    <w:rsid w:val="009840C4"/>
    <w:rsid w:val="009A2C6D"/>
    <w:rsid w:val="009A6299"/>
    <w:rsid w:val="009B2FC7"/>
    <w:rsid w:val="009D70C9"/>
    <w:rsid w:val="009E2C99"/>
    <w:rsid w:val="009F4C8D"/>
    <w:rsid w:val="00A16335"/>
    <w:rsid w:val="00A332A8"/>
    <w:rsid w:val="00A36C99"/>
    <w:rsid w:val="00A80520"/>
    <w:rsid w:val="00A80EA2"/>
    <w:rsid w:val="00AE403B"/>
    <w:rsid w:val="00AF1499"/>
    <w:rsid w:val="00B12DDC"/>
    <w:rsid w:val="00B84701"/>
    <w:rsid w:val="00BA4C51"/>
    <w:rsid w:val="00BE2A47"/>
    <w:rsid w:val="00BE7678"/>
    <w:rsid w:val="00C055EA"/>
    <w:rsid w:val="00C16389"/>
    <w:rsid w:val="00C52A9C"/>
    <w:rsid w:val="00C939A6"/>
    <w:rsid w:val="00C94D69"/>
    <w:rsid w:val="00CA2A3B"/>
    <w:rsid w:val="00CB7B5F"/>
    <w:rsid w:val="00CE1622"/>
    <w:rsid w:val="00D20301"/>
    <w:rsid w:val="00D27ADE"/>
    <w:rsid w:val="00D5008F"/>
    <w:rsid w:val="00D64134"/>
    <w:rsid w:val="00D73F92"/>
    <w:rsid w:val="00DD79C4"/>
    <w:rsid w:val="00E11A54"/>
    <w:rsid w:val="00E77EFE"/>
    <w:rsid w:val="00EE0197"/>
    <w:rsid w:val="00EE3DF4"/>
    <w:rsid w:val="00F155D5"/>
    <w:rsid w:val="00F272D7"/>
    <w:rsid w:val="00F60D3B"/>
    <w:rsid w:val="00F6723A"/>
    <w:rsid w:val="00F75356"/>
    <w:rsid w:val="00F75F86"/>
    <w:rsid w:val="00FA7AD3"/>
    <w:rsid w:val="00FB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92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6A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D12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3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C9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6A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D12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3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C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0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7077</Words>
  <Characters>40342</Characters>
  <Application>Microsoft Office Word</Application>
  <DocSecurity>0</DocSecurity>
  <Lines>336</Lines>
  <Paragraphs>94</Paragraphs>
  <ScaleCrop>false</ScaleCrop>
  <Company/>
  <LinksUpToDate>false</LinksUpToDate>
  <CharactersWithSpaces>47325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2015-07-02T21:12:00Z</dcterms:created>
  <dcterms:modified xsi:type="dcterms:W3CDTF">2015-07-02T21:13:00Z</dcterms:modified>
</cp:coreProperties>
</file>